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tblpX="-1170" w:tblpY="1"/>
        <w:tblOverlap w:val="never"/>
        <w:tblW w:w="10820"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156"/>
        <w:gridCol w:w="1313"/>
        <w:gridCol w:w="1032"/>
        <w:gridCol w:w="1505"/>
        <w:gridCol w:w="1186"/>
        <w:gridCol w:w="65"/>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0820" w:type="dxa"/>
            <w:gridSpan w:val="8"/>
            <w:tcBorders>
              <w:top w:val="nil"/>
              <w:left w:val="nil"/>
              <w:bottom w:val="nil"/>
              <w:right w:val="nil"/>
            </w:tcBorders>
          </w:tcPr>
          <w:p>
            <w:pPr>
              <w:jc w:val="center"/>
              <w:rPr>
                <w:rFonts w:hint="eastAsia" w:ascii="仿宋" w:hAnsi="仿宋" w:eastAsia="仿宋" w:cs="仿宋"/>
                <w:b/>
                <w:bCs/>
                <w:sz w:val="32"/>
                <w:szCs w:val="32"/>
              </w:rPr>
            </w:pPr>
            <w:ins w:id="0" w:author="华佳丽" w:date="2025-08-28T10:50:43Z">
              <w:r>
                <w:rPr>
                  <w:rFonts w:hint="eastAsia" w:ascii="仿宋" w:hAnsi="仿宋" w:eastAsia="仿宋" w:cs="仿宋"/>
                  <w:b/>
                  <w:bCs/>
                  <w:sz w:val="36"/>
                  <w:szCs w:val="36"/>
                  <w:lang w:val="en-US" w:eastAsia="zh-CN"/>
                </w:rPr>
                <w:t>资溪</w:t>
              </w:r>
            </w:ins>
            <w:ins w:id="1" w:author="华佳丽" w:date="2025-08-28T10:50:44Z">
              <w:r>
                <w:rPr>
                  <w:rFonts w:hint="eastAsia" w:ascii="仿宋" w:hAnsi="仿宋" w:eastAsia="仿宋" w:cs="仿宋"/>
                  <w:b/>
                  <w:bCs/>
                  <w:sz w:val="36"/>
                  <w:szCs w:val="36"/>
                  <w:lang w:val="en-US" w:eastAsia="zh-CN"/>
                </w:rPr>
                <w:t>九银</w:t>
              </w:r>
            </w:ins>
            <w:r>
              <w:rPr>
                <w:rFonts w:hint="eastAsia" w:ascii="仿宋" w:hAnsi="仿宋" w:eastAsia="仿宋" w:cs="仿宋"/>
                <w:b/>
                <w:bCs/>
                <w:sz w:val="36"/>
                <w:szCs w:val="36"/>
                <w:lang w:val="en-US" w:eastAsia="zh-CN"/>
              </w:rPr>
              <w:t xml:space="preserve">九 银 村 镇 银 行 个 人 </w:t>
            </w:r>
            <w:r>
              <w:rPr>
                <w:rFonts w:hint="eastAsia" w:ascii="仿宋" w:hAnsi="仿宋" w:eastAsia="仿宋" w:cs="仿宋"/>
                <w:b/>
                <w:bCs/>
                <w:sz w:val="36"/>
                <w:szCs w:val="36"/>
              </w:rPr>
              <w:t>小</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额</w:t>
            </w:r>
            <w:r>
              <w:rPr>
                <w:rFonts w:hint="eastAsia" w:ascii="仿宋" w:hAnsi="仿宋" w:eastAsia="仿宋" w:cs="仿宋"/>
                <w:b/>
                <w:bCs/>
                <w:sz w:val="36"/>
                <w:szCs w:val="36"/>
                <w:lang w:val="en-US" w:eastAsia="zh-CN"/>
              </w:rPr>
              <w:t xml:space="preserve"> 信 用 </w:t>
            </w:r>
            <w:r>
              <w:rPr>
                <w:rFonts w:hint="eastAsia" w:ascii="仿宋" w:hAnsi="仿宋" w:eastAsia="仿宋" w:cs="仿宋"/>
                <w:b/>
                <w:bCs/>
                <w:sz w:val="36"/>
                <w:szCs w:val="36"/>
              </w:rPr>
              <w:t>借</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款</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合</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668" w:type="dxa"/>
            <w:tcBorders>
              <w:top w:val="nil"/>
              <w:left w:val="nil"/>
              <w:bottom w:val="single" w:color="auto" w:sz="4" w:space="0"/>
              <w:right w:val="nil"/>
            </w:tcBorders>
          </w:tcPr>
          <w:p>
            <w:pPr>
              <w:rPr>
                <w:rFonts w:hint="eastAsia" w:ascii="仿宋" w:hAnsi="仿宋" w:eastAsia="仿宋" w:cs="仿宋"/>
                <w:b/>
                <w:bCs/>
                <w:sz w:val="21"/>
                <w:szCs w:val="21"/>
              </w:rPr>
            </w:pPr>
          </w:p>
        </w:tc>
        <w:tc>
          <w:tcPr>
            <w:tcW w:w="2156" w:type="dxa"/>
            <w:tcBorders>
              <w:top w:val="nil"/>
              <w:left w:val="nil"/>
              <w:bottom w:val="single" w:color="auto" w:sz="4" w:space="0"/>
              <w:right w:val="nil"/>
            </w:tcBorders>
          </w:tcPr>
          <w:p>
            <w:pPr>
              <w:rPr>
                <w:rFonts w:hint="eastAsia" w:ascii="仿宋" w:hAnsi="仿宋" w:eastAsia="仿宋" w:cs="仿宋"/>
                <w:sz w:val="21"/>
                <w:szCs w:val="21"/>
              </w:rPr>
            </w:pPr>
          </w:p>
        </w:tc>
        <w:tc>
          <w:tcPr>
            <w:tcW w:w="6996" w:type="dxa"/>
            <w:gridSpan w:val="6"/>
            <w:tcBorders>
              <w:top w:val="nil"/>
              <w:left w:val="nil"/>
              <w:bottom w:val="single" w:color="auto" w:sz="4" w:space="0"/>
              <w:right w:val="nil"/>
            </w:tcBorders>
          </w:tcPr>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合同</w:t>
            </w:r>
            <w:r>
              <w:rPr>
                <w:rFonts w:hint="eastAsia" w:ascii="仿宋" w:hAnsi="仿宋" w:eastAsia="仿宋" w:cs="仿宋"/>
                <w:sz w:val="21"/>
                <w:szCs w:val="21"/>
              </w:rPr>
              <w:t>编号：［</w:t>
            </w:r>
            <w:permStart w:id="0" w:edGrp="everyone"/>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　　　</w:t>
            </w:r>
            <w:permEnd w:id="0"/>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668" w:type="dxa"/>
            <w:vMerge w:val="restart"/>
            <w:tcBorders>
              <w:top w:val="single" w:color="auto" w:sz="4" w:space="0"/>
            </w:tcBorders>
            <w:vAlign w:val="center"/>
          </w:tcPr>
          <w:p>
            <w:pPr>
              <w:spacing w:line="300" w:lineRule="exact"/>
              <w:jc w:val="left"/>
              <w:rPr>
                <w:rFonts w:hint="eastAsia" w:ascii="仿宋" w:hAnsi="仿宋" w:eastAsia="仿宋" w:cs="仿宋"/>
                <w:sz w:val="21"/>
                <w:szCs w:val="21"/>
              </w:rPr>
            </w:pPr>
            <w:r>
              <w:rPr>
                <w:rFonts w:hint="eastAsia" w:ascii="仿宋" w:hAnsi="仿宋" w:eastAsia="仿宋" w:cs="仿宋"/>
                <w:b/>
                <w:sz w:val="21"/>
                <w:szCs w:val="21"/>
              </w:rPr>
              <w:t>借款人(以下简称甲方)</w:t>
            </w:r>
          </w:p>
        </w:tc>
        <w:tc>
          <w:tcPr>
            <w:tcW w:w="2156" w:type="dxa"/>
            <w:vMerge w:val="restart"/>
            <w:tcBorders>
              <w:top w:val="single" w:color="auto" w:sz="4" w:space="0"/>
            </w:tcBorders>
            <w:vAlign w:val="center"/>
          </w:tcPr>
          <w:p>
            <w:pPr>
              <w:spacing w:line="300" w:lineRule="exact"/>
              <w:jc w:val="left"/>
              <w:rPr>
                <w:rFonts w:hint="eastAsia" w:ascii="仿宋" w:hAnsi="仿宋" w:eastAsia="仿宋" w:cs="仿宋"/>
                <w:sz w:val="21"/>
                <w:szCs w:val="21"/>
              </w:rPr>
            </w:pPr>
          </w:p>
        </w:tc>
        <w:tc>
          <w:tcPr>
            <w:tcW w:w="1313" w:type="dxa"/>
            <w:tcBorders>
              <w:top w:val="single" w:color="auto" w:sz="4" w:space="0"/>
            </w:tcBorders>
            <w:vAlign w:val="center"/>
          </w:tcPr>
          <w:p>
            <w:pPr>
              <w:spacing w:line="300" w:lineRule="exact"/>
              <w:jc w:val="left"/>
              <w:rPr>
                <w:rFonts w:hint="eastAsia" w:ascii="仿宋" w:hAnsi="仿宋" w:eastAsia="仿宋" w:cs="仿宋"/>
                <w:sz w:val="21"/>
                <w:szCs w:val="21"/>
                <w:lang w:eastAsia="zh-CN"/>
              </w:rPr>
            </w:pPr>
            <w:r>
              <w:rPr>
                <w:rFonts w:hint="eastAsia" w:ascii="仿宋" w:hAnsi="仿宋" w:eastAsia="仿宋" w:cs="仿宋"/>
                <w:sz w:val="21"/>
                <w:szCs w:val="21"/>
                <w:lang w:val="en-US" w:eastAsia="zh-CN"/>
              </w:rPr>
              <w:t>通讯地址/送达地址</w:t>
            </w:r>
          </w:p>
        </w:tc>
        <w:tc>
          <w:tcPr>
            <w:tcW w:w="5683" w:type="dxa"/>
            <w:gridSpan w:val="5"/>
            <w:tcBorders>
              <w:top w:val="single" w:color="auto" w:sz="4" w:space="0"/>
            </w:tcBorders>
            <w:vAlign w:val="center"/>
          </w:tcPr>
          <w:p>
            <w:pPr>
              <w:jc w:val="left"/>
              <w:rPr>
                <w:rFonts w:hint="eastAsia" w:ascii="仿宋" w:hAnsi="仿宋" w:eastAsia="仿宋" w:cs="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668" w:type="dxa"/>
            <w:vMerge w:val="continue"/>
            <w:vAlign w:val="center"/>
          </w:tcPr>
          <w:p>
            <w:pPr>
              <w:spacing w:line="300" w:lineRule="exact"/>
              <w:jc w:val="left"/>
              <w:rPr>
                <w:rFonts w:hint="eastAsia" w:ascii="仿宋" w:hAnsi="仿宋" w:eastAsia="仿宋" w:cs="仿宋"/>
                <w:sz w:val="21"/>
                <w:szCs w:val="21"/>
              </w:rPr>
            </w:pPr>
          </w:p>
        </w:tc>
        <w:tc>
          <w:tcPr>
            <w:tcW w:w="2156" w:type="dxa"/>
            <w:vMerge w:val="continue"/>
            <w:vAlign w:val="center"/>
          </w:tcPr>
          <w:p>
            <w:pPr>
              <w:spacing w:line="300" w:lineRule="exact"/>
              <w:jc w:val="left"/>
              <w:rPr>
                <w:rFonts w:hint="eastAsia" w:ascii="仿宋" w:hAnsi="仿宋" w:eastAsia="仿宋" w:cs="仿宋"/>
                <w:sz w:val="21"/>
                <w:szCs w:val="21"/>
              </w:rPr>
            </w:pPr>
          </w:p>
        </w:tc>
        <w:tc>
          <w:tcPr>
            <w:tcW w:w="1313" w:type="dxa"/>
            <w:vAlign w:val="center"/>
          </w:tcPr>
          <w:p>
            <w:pPr>
              <w:spacing w:line="300" w:lineRule="exact"/>
              <w:jc w:val="left"/>
              <w:rPr>
                <w:rFonts w:hint="eastAsia" w:ascii="仿宋" w:hAnsi="仿宋" w:eastAsia="仿宋" w:cs="仿宋"/>
                <w:sz w:val="21"/>
                <w:szCs w:val="21"/>
              </w:rPr>
            </w:pPr>
            <w:r>
              <w:rPr>
                <w:rFonts w:hint="eastAsia" w:ascii="仿宋" w:hAnsi="仿宋" w:eastAsia="仿宋" w:cs="仿宋"/>
                <w:sz w:val="21"/>
                <w:szCs w:val="21"/>
              </w:rPr>
              <w:t>身份证号码</w:t>
            </w:r>
          </w:p>
        </w:tc>
        <w:tc>
          <w:tcPr>
            <w:tcW w:w="2537" w:type="dxa"/>
            <w:gridSpan w:val="2"/>
            <w:vAlign w:val="center"/>
          </w:tcPr>
          <w:p>
            <w:pPr>
              <w:jc w:val="left"/>
              <w:rPr>
                <w:rFonts w:hint="eastAsia" w:ascii="仿宋" w:hAnsi="仿宋" w:eastAsia="仿宋" w:cs="仿宋"/>
                <w:sz w:val="21"/>
                <w:szCs w:val="21"/>
              </w:rPr>
            </w:pPr>
          </w:p>
        </w:tc>
        <w:tc>
          <w:tcPr>
            <w:tcW w:w="1186" w:type="dxa"/>
            <w:vAlign w:val="center"/>
          </w:tcPr>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联系电话</w:t>
            </w:r>
          </w:p>
        </w:tc>
        <w:tc>
          <w:tcPr>
            <w:tcW w:w="1960" w:type="dxa"/>
            <w:gridSpan w:val="2"/>
            <w:vAlign w:val="center"/>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668" w:type="dxa"/>
            <w:vMerge w:val="restart"/>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b/>
                <w:bCs/>
                <w:sz w:val="21"/>
                <w:szCs w:val="21"/>
                <w:lang w:val="en-US" w:eastAsia="zh-CN"/>
              </w:rPr>
              <w:t>共同借款人（如有）</w:t>
            </w:r>
          </w:p>
        </w:tc>
        <w:tc>
          <w:tcPr>
            <w:tcW w:w="2156" w:type="dxa"/>
            <w:vMerge w:val="restart"/>
            <w:vAlign w:val="center"/>
          </w:tcPr>
          <w:p>
            <w:pPr>
              <w:spacing w:line="300" w:lineRule="exact"/>
              <w:jc w:val="left"/>
              <w:rPr>
                <w:rFonts w:hint="eastAsia" w:ascii="仿宋" w:hAnsi="仿宋" w:eastAsia="仿宋" w:cs="仿宋"/>
                <w:sz w:val="21"/>
                <w:szCs w:val="21"/>
                <w:lang w:val="en-US" w:eastAsia="zh-CN"/>
              </w:rPr>
            </w:pPr>
          </w:p>
        </w:tc>
        <w:tc>
          <w:tcPr>
            <w:tcW w:w="1313" w:type="dxa"/>
            <w:textDirection w:val="lrTb"/>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通讯地址/送达地址</w:t>
            </w:r>
          </w:p>
        </w:tc>
        <w:tc>
          <w:tcPr>
            <w:tcW w:w="5683" w:type="dxa"/>
            <w:gridSpan w:val="5"/>
            <w:vAlign w:val="center"/>
          </w:tcPr>
          <w:p>
            <w:pPr>
              <w:spacing w:line="300" w:lineRule="exact"/>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668" w:type="dxa"/>
            <w:vMerge w:val="continue"/>
            <w:vAlign w:val="center"/>
          </w:tcPr>
          <w:p>
            <w:pPr>
              <w:spacing w:line="300" w:lineRule="exact"/>
              <w:jc w:val="left"/>
            </w:pPr>
          </w:p>
        </w:tc>
        <w:tc>
          <w:tcPr>
            <w:tcW w:w="2156" w:type="dxa"/>
            <w:vMerge w:val="continue"/>
            <w:vAlign w:val="center"/>
          </w:tcPr>
          <w:p>
            <w:pPr>
              <w:spacing w:line="300" w:lineRule="exact"/>
              <w:jc w:val="left"/>
            </w:pPr>
          </w:p>
        </w:tc>
        <w:tc>
          <w:tcPr>
            <w:tcW w:w="1313" w:type="dxa"/>
            <w:textDirection w:val="lrTb"/>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sz w:val="21"/>
                <w:szCs w:val="21"/>
              </w:rPr>
              <w:t>身份证号码</w:t>
            </w:r>
          </w:p>
        </w:tc>
        <w:tc>
          <w:tcPr>
            <w:tcW w:w="2537" w:type="dxa"/>
            <w:gridSpan w:val="2"/>
            <w:vAlign w:val="center"/>
          </w:tcPr>
          <w:p>
            <w:pPr>
              <w:spacing w:line="300" w:lineRule="exact"/>
              <w:jc w:val="left"/>
              <w:rPr>
                <w:rFonts w:hint="eastAsia" w:ascii="仿宋" w:hAnsi="仿宋" w:eastAsia="仿宋" w:cs="仿宋"/>
                <w:sz w:val="21"/>
                <w:szCs w:val="21"/>
                <w:lang w:val="en-US" w:eastAsia="zh-CN"/>
              </w:rPr>
            </w:pPr>
          </w:p>
        </w:tc>
        <w:tc>
          <w:tcPr>
            <w:tcW w:w="1251" w:type="dxa"/>
            <w:gridSpan w:val="2"/>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联系电话</w:t>
            </w:r>
          </w:p>
        </w:tc>
        <w:tc>
          <w:tcPr>
            <w:tcW w:w="1895" w:type="dxa"/>
            <w:vAlign w:val="center"/>
          </w:tcPr>
          <w:p>
            <w:pPr>
              <w:spacing w:line="300" w:lineRule="exact"/>
              <w:jc w:val="left"/>
              <w:rPr>
                <w:rFonts w:hint="eastAsia" w:ascii="仿宋" w:hAnsi="仿宋" w:eastAsia="仿宋" w:cs="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668" w:type="dxa"/>
            <w:vMerge w:val="restart"/>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b/>
                <w:sz w:val="21"/>
                <w:szCs w:val="21"/>
              </w:rPr>
              <w:t>贷款人(以下简称乙方)</w:t>
            </w:r>
          </w:p>
        </w:tc>
        <w:tc>
          <w:tcPr>
            <w:tcW w:w="2156" w:type="dxa"/>
            <w:vMerge w:val="restart"/>
            <w:vAlign w:val="center"/>
          </w:tcPr>
          <w:p>
            <w:pPr>
              <w:spacing w:line="300" w:lineRule="exact"/>
              <w:jc w:val="left"/>
              <w:rPr>
                <w:rFonts w:hint="eastAsia" w:ascii="仿宋" w:hAnsi="仿宋" w:eastAsia="仿宋" w:cs="仿宋"/>
                <w:sz w:val="21"/>
                <w:szCs w:val="21"/>
              </w:rPr>
            </w:pPr>
            <w:ins w:id="2" w:author="华佳丽" w:date="2025-08-28T10:52:26Z">
              <w:r>
                <w:rPr>
                  <w:rFonts w:hint="eastAsia" w:ascii="仿宋" w:hAnsi="仿宋" w:eastAsia="仿宋" w:cs="仿宋"/>
                  <w:sz w:val="21"/>
                  <w:szCs w:val="21"/>
                  <w:lang w:val="en-US" w:eastAsia="zh-CN"/>
                </w:rPr>
                <w:t>资溪</w:t>
              </w:r>
            </w:ins>
            <w:ins w:id="3" w:author="华佳丽" w:date="2025-08-28T10:52:28Z">
              <w:r>
                <w:rPr>
                  <w:rFonts w:hint="eastAsia" w:ascii="仿宋" w:hAnsi="仿宋" w:eastAsia="仿宋" w:cs="仿宋"/>
                  <w:sz w:val="21"/>
                  <w:szCs w:val="21"/>
                  <w:lang w:val="en-US" w:eastAsia="zh-CN"/>
                </w:rPr>
                <w:t>九银</w:t>
              </w:r>
            </w:ins>
            <w:ins w:id="4" w:author="华佳丽" w:date="2025-08-28T10:53:21Z">
              <w:permStart w:id="1" w:edGrp="everyone"/>
              <w:r>
                <w:rPr>
                  <w:rFonts w:hint="eastAsia" w:ascii="仿宋" w:hAnsi="仿宋" w:eastAsia="仿宋" w:cs="仿宋"/>
                  <w:sz w:val="21"/>
                  <w:szCs w:val="21"/>
                  <w:lang w:val="en-US" w:eastAsia="zh-CN"/>
                </w:rPr>
                <w:t>村镇</w:t>
              </w:r>
            </w:ins>
            <w:ins w:id="5" w:author="华佳丽" w:date="2025-08-28T10:53:22Z">
              <w:r>
                <w:rPr>
                  <w:rFonts w:hint="eastAsia" w:ascii="仿宋" w:hAnsi="仿宋" w:eastAsia="仿宋" w:cs="仿宋"/>
                  <w:sz w:val="21"/>
                  <w:szCs w:val="21"/>
                  <w:lang w:val="en-US" w:eastAsia="zh-CN"/>
                </w:rPr>
                <w:t>银行</w:t>
              </w:r>
            </w:ins>
            <w:r>
              <w:rPr>
                <w:rFonts w:hint="eastAsia" w:ascii="仿宋" w:hAnsi="仿宋" w:eastAsia="仿宋" w:cs="仿宋"/>
                <w:sz w:val="21"/>
                <w:szCs w:val="21"/>
                <w:u w:val="single"/>
                <w:lang w:val="en-US" w:eastAsia="zh-CN"/>
              </w:rPr>
              <w:t xml:space="preserve">        </w:t>
            </w:r>
            <w:permEnd w:id="1"/>
            <w:r>
              <w:rPr>
                <w:rFonts w:hint="eastAsia" w:ascii="仿宋_GB2312" w:hAnsi="宋体" w:eastAsia="仿宋_GB2312" w:cs="宋体"/>
                <w:sz w:val="32"/>
                <w:szCs w:val="32"/>
                <w:u w:val="single"/>
                <w:lang w:val="en-US" w:eastAsia="zh-CN"/>
              </w:rPr>
              <w:t xml:space="preserve">     </w:t>
            </w:r>
          </w:p>
        </w:tc>
        <w:tc>
          <w:tcPr>
            <w:tcW w:w="1313" w:type="dxa"/>
            <w:vAlign w:val="center"/>
          </w:tcPr>
          <w:p>
            <w:pPr>
              <w:spacing w:line="300" w:lineRule="exact"/>
              <w:jc w:val="left"/>
              <w:rPr>
                <w:rFonts w:hint="eastAsia" w:ascii="仿宋" w:hAnsi="仿宋" w:eastAsia="仿宋" w:cs="仿宋"/>
                <w:sz w:val="21"/>
                <w:szCs w:val="21"/>
              </w:rPr>
            </w:pPr>
            <w:r>
              <w:rPr>
                <w:rFonts w:hint="eastAsia" w:ascii="仿宋" w:hAnsi="仿宋" w:eastAsia="仿宋" w:cs="仿宋"/>
                <w:sz w:val="21"/>
                <w:szCs w:val="21"/>
                <w:highlight w:val="none"/>
                <w:lang w:val="en-US" w:eastAsia="zh-CN"/>
              </w:rPr>
              <w:t>通讯地址</w:t>
            </w:r>
            <w:r>
              <w:rPr>
                <w:rFonts w:hint="eastAsia" w:ascii="仿宋" w:hAnsi="仿宋" w:eastAsia="仿宋" w:cs="仿宋"/>
                <w:sz w:val="21"/>
                <w:szCs w:val="21"/>
                <w:lang w:val="en-US" w:eastAsia="zh-CN"/>
              </w:rPr>
              <w:t>/送达地址</w:t>
            </w:r>
          </w:p>
        </w:tc>
        <w:tc>
          <w:tcPr>
            <w:tcW w:w="5683" w:type="dxa"/>
            <w:gridSpan w:val="5"/>
            <w:vAlign w:val="center"/>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668" w:type="dxa"/>
            <w:vMerge w:val="continue"/>
            <w:vAlign w:val="center"/>
          </w:tcPr>
          <w:p>
            <w:pPr>
              <w:spacing w:line="300" w:lineRule="exact"/>
              <w:jc w:val="left"/>
              <w:rPr>
                <w:rFonts w:hint="eastAsia" w:ascii="仿宋" w:hAnsi="仿宋" w:eastAsia="仿宋" w:cs="仿宋"/>
                <w:sz w:val="21"/>
                <w:szCs w:val="21"/>
              </w:rPr>
            </w:pPr>
          </w:p>
        </w:tc>
        <w:tc>
          <w:tcPr>
            <w:tcW w:w="2156" w:type="dxa"/>
            <w:vMerge w:val="continue"/>
            <w:vAlign w:val="center"/>
          </w:tcPr>
          <w:p>
            <w:pPr>
              <w:spacing w:line="300" w:lineRule="exact"/>
              <w:jc w:val="left"/>
              <w:rPr>
                <w:rFonts w:hint="eastAsia" w:ascii="仿宋" w:hAnsi="仿宋" w:eastAsia="仿宋" w:cs="仿宋"/>
                <w:sz w:val="21"/>
                <w:szCs w:val="21"/>
              </w:rPr>
            </w:pPr>
          </w:p>
        </w:tc>
        <w:tc>
          <w:tcPr>
            <w:tcW w:w="1313" w:type="dxa"/>
            <w:vAlign w:val="center"/>
          </w:tcPr>
          <w:p>
            <w:pPr>
              <w:spacing w:line="300" w:lineRule="exact"/>
              <w:jc w:val="left"/>
              <w:rPr>
                <w:rFonts w:hint="eastAsia" w:ascii="仿宋" w:hAnsi="仿宋" w:eastAsia="仿宋" w:cs="仿宋"/>
                <w:sz w:val="21"/>
                <w:szCs w:val="21"/>
                <w:lang w:eastAsia="zh-CN"/>
              </w:rPr>
            </w:pPr>
            <w:r>
              <w:rPr>
                <w:rFonts w:hint="eastAsia" w:ascii="仿宋" w:hAnsi="仿宋" w:eastAsia="仿宋" w:cs="仿宋"/>
                <w:sz w:val="21"/>
                <w:szCs w:val="21"/>
                <w:lang w:val="en-US" w:eastAsia="zh-CN"/>
              </w:rPr>
              <w:t>联系电话</w:t>
            </w:r>
          </w:p>
        </w:tc>
        <w:tc>
          <w:tcPr>
            <w:tcW w:w="5683" w:type="dxa"/>
            <w:gridSpan w:val="5"/>
            <w:vAlign w:val="center"/>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1668" w:type="dxa"/>
            <w:vAlign w:val="center"/>
          </w:tcPr>
          <w:p>
            <w:pPr>
              <w:spacing w:line="300" w:lineRule="exact"/>
              <w:jc w:val="left"/>
              <w:rPr>
                <w:rFonts w:hint="eastAsia" w:ascii="仿宋" w:hAnsi="仿宋" w:eastAsia="仿宋" w:cs="仿宋"/>
                <w:sz w:val="21"/>
                <w:szCs w:val="21"/>
              </w:rPr>
            </w:pPr>
            <w:r>
              <w:rPr>
                <w:rFonts w:hint="eastAsia" w:ascii="仿宋" w:hAnsi="仿宋" w:eastAsia="仿宋" w:cs="仿宋"/>
                <w:sz w:val="21"/>
                <w:szCs w:val="21"/>
              </w:rPr>
              <w:t>借款</w:t>
            </w:r>
            <w:r>
              <w:rPr>
                <w:rFonts w:hint="eastAsia" w:ascii="仿宋" w:hAnsi="仿宋" w:eastAsia="仿宋" w:cs="仿宋"/>
                <w:sz w:val="21"/>
                <w:szCs w:val="21"/>
                <w:lang w:val="en-US" w:eastAsia="zh-CN"/>
              </w:rPr>
              <w:t>额度</w:t>
            </w:r>
          </w:p>
        </w:tc>
        <w:tc>
          <w:tcPr>
            <w:tcW w:w="3469" w:type="dxa"/>
            <w:gridSpan w:val="2"/>
            <w:vAlign w:val="center"/>
          </w:tcPr>
          <w:p>
            <w:pPr>
              <w:spacing w:line="300" w:lineRule="exact"/>
              <w:jc w:val="left"/>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bidi="ar-SA"/>
              </w:rPr>
              <w:t>人民币（大写）：</w:t>
            </w:r>
            <w:permStart w:id="2" w:edGrp="everyone"/>
            <w:r>
              <w:rPr>
                <w:rFonts w:hint="eastAsia" w:ascii="仿宋" w:hAnsi="仿宋" w:eastAsia="仿宋" w:cs="仿宋"/>
                <w:color w:val="000000"/>
                <w:kern w:val="2"/>
                <w:sz w:val="21"/>
                <w:szCs w:val="21"/>
                <w:highlight w:val="none"/>
                <w:u w:val="single"/>
                <w:lang w:val="en-US" w:eastAsia="zh-CN" w:bidi="ar-SA"/>
              </w:rPr>
              <w:t xml:space="preserve">             </w:t>
            </w:r>
            <w:permEnd w:id="2"/>
            <w:r>
              <w:rPr>
                <w:rFonts w:hint="eastAsia" w:ascii="仿宋" w:hAnsi="仿宋" w:eastAsia="仿宋" w:cs="仿宋"/>
                <w:color w:val="000000"/>
                <w:kern w:val="2"/>
                <w:sz w:val="21"/>
                <w:szCs w:val="21"/>
                <w:highlight w:val="none"/>
                <w:lang w:val="en-US" w:eastAsia="zh-CN" w:bidi="ar-SA"/>
              </w:rPr>
              <w:t>；</w:t>
            </w:r>
          </w:p>
          <w:p>
            <w:pPr>
              <w:spacing w:line="300" w:lineRule="exact"/>
              <w:jc w:val="left"/>
              <w:rPr>
                <w:rFonts w:hint="eastAsia" w:ascii="仿宋" w:hAnsi="仿宋" w:eastAsia="仿宋" w:cs="仿宋"/>
                <w:sz w:val="21"/>
                <w:szCs w:val="21"/>
              </w:rPr>
            </w:pPr>
            <w:r>
              <w:rPr>
                <w:rFonts w:hint="eastAsia" w:ascii="仿宋" w:hAnsi="仿宋" w:eastAsia="仿宋" w:cs="仿宋"/>
                <w:color w:val="000000"/>
                <w:kern w:val="2"/>
                <w:sz w:val="21"/>
                <w:szCs w:val="21"/>
                <w:highlight w:val="none"/>
                <w:lang w:val="en-US" w:eastAsia="zh-CN" w:bidi="ar-SA"/>
              </w:rPr>
              <w:t>本合同项下的借款额度是：□可循环借款额度；□不可循环借款额度，在本合同有效期内，单笔借款期限最长不超过</w:t>
            </w:r>
            <w:permStart w:id="3" w:edGrp="everyone"/>
            <w:r>
              <w:rPr>
                <w:rFonts w:hint="eastAsia" w:ascii="仿宋" w:hAnsi="仿宋" w:eastAsia="仿宋" w:cs="仿宋"/>
                <w:color w:val="000000"/>
                <w:kern w:val="2"/>
                <w:sz w:val="21"/>
                <w:szCs w:val="21"/>
                <w:highlight w:val="none"/>
                <w:u w:val="single"/>
                <w:lang w:val="en-US" w:eastAsia="zh-CN" w:bidi="ar-SA"/>
              </w:rPr>
              <w:t xml:space="preserve">      </w:t>
            </w:r>
            <w:permEnd w:id="3"/>
            <w:r>
              <w:rPr>
                <w:rFonts w:hint="eastAsia" w:ascii="仿宋" w:hAnsi="仿宋" w:eastAsia="仿宋" w:cs="仿宋"/>
                <w:color w:val="000000"/>
                <w:kern w:val="2"/>
                <w:sz w:val="21"/>
                <w:szCs w:val="21"/>
                <w:highlight w:val="none"/>
                <w:lang w:val="en-US" w:eastAsia="zh-CN" w:bidi="ar-SA"/>
              </w:rPr>
              <w:t>且任一时点的贷款余额不得超过该最高借款额度。</w:t>
            </w:r>
          </w:p>
        </w:tc>
        <w:tc>
          <w:tcPr>
            <w:tcW w:w="1032" w:type="dxa"/>
            <w:vMerge w:val="restart"/>
            <w:vAlign w:val="center"/>
          </w:tcPr>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both"/>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p>
          <w:p>
            <w:pPr>
              <w:spacing w:line="300" w:lineRule="exact"/>
              <w:jc w:val="center"/>
              <w:rPr>
                <w:rFonts w:hint="eastAsia" w:ascii="仿宋" w:hAnsi="仿宋" w:eastAsia="仿宋" w:cs="仿宋"/>
                <w:sz w:val="21"/>
                <w:szCs w:val="21"/>
              </w:rPr>
            </w:pPr>
            <w:r>
              <w:rPr>
                <w:rFonts w:hint="eastAsia" w:ascii="仿宋" w:hAnsi="仿宋" w:eastAsia="仿宋" w:cs="仿宋"/>
                <w:sz w:val="21"/>
                <w:szCs w:val="21"/>
              </w:rPr>
              <w:t>利率</w:t>
            </w:r>
            <w:r>
              <w:rPr>
                <w:rFonts w:hint="eastAsia" w:ascii="仿宋" w:hAnsi="仿宋" w:eastAsia="仿宋" w:cs="仿宋"/>
                <w:sz w:val="21"/>
                <w:szCs w:val="21"/>
                <w:lang w:val="en-US" w:eastAsia="zh-CN"/>
              </w:rPr>
              <w:t>及调整方式</w:t>
            </w:r>
          </w:p>
        </w:tc>
        <w:tc>
          <w:tcPr>
            <w:tcW w:w="4651" w:type="dxa"/>
            <w:gridSpan w:val="4"/>
            <w:vMerge w:val="restart"/>
          </w:tcPr>
          <w:p>
            <w:pPr>
              <w:pStyle w:val="3"/>
              <w:numPr>
                <w:ilvl w:val="0"/>
                <w:numId w:val="0"/>
              </w:numPr>
              <w:spacing w:line="465" w:lineRule="exact"/>
              <w:jc w:val="left"/>
              <w:rPr>
                <w:rFonts w:hint="eastAsia" w:ascii="仿宋" w:hAnsi="仿宋" w:eastAsia="仿宋" w:cs="仿宋"/>
                <w:b w:val="0"/>
                <w:bCs w:val="0"/>
                <w:color w:val="000000"/>
                <w:sz w:val="21"/>
                <w:szCs w:val="21"/>
                <w:highlight w:val="none"/>
                <w:lang w:val="en-US" w:eastAsia="zh-CN"/>
              </w:rPr>
            </w:pPr>
            <w:r>
              <w:rPr>
                <w:rFonts w:hint="eastAsia" w:ascii="仿宋" w:hAnsi="仿宋" w:eastAsia="仿宋" w:cs="仿宋"/>
                <w:color w:val="000000"/>
                <w:sz w:val="21"/>
                <w:szCs w:val="21"/>
                <w:highlight w:val="none"/>
              </w:rPr>
              <w:t>本合同</w:t>
            </w:r>
            <w:r>
              <w:rPr>
                <w:rFonts w:hint="eastAsia" w:ascii="仿宋" w:hAnsi="仿宋" w:eastAsia="仿宋" w:cs="仿宋"/>
                <w:color w:val="000000"/>
                <w:sz w:val="21"/>
                <w:szCs w:val="21"/>
                <w:highlight w:val="none"/>
                <w:lang w:val="en-US" w:eastAsia="zh-CN"/>
              </w:rPr>
              <w:t>借款执行利率</w:t>
            </w:r>
            <w:r>
              <w:rPr>
                <w:rFonts w:hint="eastAsia" w:ascii="仿宋" w:hAnsi="仿宋" w:eastAsia="仿宋" w:cs="仿宋"/>
                <w:color w:val="000000"/>
                <w:sz w:val="21"/>
                <w:szCs w:val="21"/>
                <w:highlight w:val="none"/>
              </w:rPr>
              <w:t>以</w:t>
            </w:r>
            <w:r>
              <w:rPr>
                <w:rFonts w:hint="eastAsia" w:ascii="仿宋" w:hAnsi="仿宋" w:eastAsia="仿宋" w:cs="仿宋"/>
                <w:color w:val="000000"/>
                <w:sz w:val="21"/>
                <w:szCs w:val="21"/>
                <w:highlight w:val="none"/>
                <w:lang w:val="en-US" w:eastAsia="zh-CN"/>
              </w:rPr>
              <w:t>□每笔借款提款日/□合同签订日）前一日</w:t>
            </w:r>
            <w:r>
              <w:rPr>
                <w:rFonts w:hint="eastAsia" w:ascii="仿宋" w:hAnsi="仿宋" w:eastAsia="仿宋" w:cs="仿宋"/>
                <w:color w:val="000000"/>
                <w:sz w:val="21"/>
                <w:szCs w:val="21"/>
                <w:highlight w:val="none"/>
              </w:rPr>
              <w:t>全国银行间同业拆借中心公布的</w:t>
            </w:r>
            <w:r>
              <w:rPr>
                <w:rFonts w:hint="eastAsia" w:ascii="仿宋" w:hAnsi="仿宋" w:eastAsia="仿宋" w:cs="仿宋"/>
                <w:color w:val="000000"/>
                <w:sz w:val="21"/>
                <w:szCs w:val="21"/>
                <w:highlight w:val="none"/>
                <w:lang w:val="en-US" w:eastAsia="zh-CN"/>
              </w:rPr>
              <w:t>(</w:t>
            </w:r>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lang w:val="en-US" w:eastAsia="zh-CN"/>
              </w:rPr>
              <w:t>1年期/□5年期以上)</w:t>
            </w:r>
            <w:r>
              <w:rPr>
                <w:rFonts w:hint="eastAsia" w:ascii="仿宋" w:hAnsi="仿宋" w:eastAsia="仿宋" w:cs="仿宋"/>
                <w:color w:val="000000"/>
                <w:sz w:val="21"/>
                <w:szCs w:val="21"/>
                <w:highlight w:val="none"/>
                <w:lang w:eastAsia="zh-CN"/>
              </w:rPr>
              <w:t>贷款市场报价利率</w:t>
            </w:r>
            <w:r>
              <w:rPr>
                <w:rFonts w:hint="eastAsia" w:ascii="仿宋" w:hAnsi="仿宋" w:eastAsia="仿宋" w:cs="仿宋"/>
                <w:color w:val="000000"/>
                <w:sz w:val="21"/>
                <w:szCs w:val="21"/>
                <w:highlight w:val="none"/>
              </w:rPr>
              <w:t>（LPR）为</w:t>
            </w:r>
            <w:r>
              <w:rPr>
                <w:rFonts w:hint="eastAsia" w:ascii="仿宋" w:hAnsi="仿宋" w:eastAsia="仿宋" w:cs="仿宋"/>
                <w:color w:val="000000"/>
                <w:sz w:val="21"/>
                <w:szCs w:val="21"/>
                <w:highlight w:val="none"/>
                <w:lang w:val="en-US" w:eastAsia="zh-CN"/>
              </w:rPr>
              <w:t>基础</w:t>
            </w:r>
            <w:r>
              <w:rPr>
                <w:rFonts w:hint="eastAsia" w:ascii="仿宋" w:hAnsi="仿宋" w:eastAsia="仿宋" w:cs="仿宋"/>
                <w:color w:val="000000"/>
                <w:sz w:val="21"/>
                <w:szCs w:val="21"/>
                <w:highlight w:val="none"/>
                <w:lang w:eastAsia="zh-CN"/>
              </w:rPr>
              <w:t>，</w:t>
            </w:r>
            <w:permStart w:id="4" w:edGrp="everyone"/>
            <w:r>
              <w:rPr>
                <w:rFonts w:hint="eastAsia" w:ascii="仿宋" w:hAnsi="仿宋" w:eastAsia="仿宋" w:cs="仿宋"/>
                <w:color w:val="000000"/>
                <w:sz w:val="21"/>
                <w:szCs w:val="21"/>
                <w:highlight w:val="none"/>
                <w:u w:val="single"/>
                <w:lang w:val="en-US" w:eastAsia="zh-CN"/>
              </w:rPr>
              <w:t xml:space="preserve">      </w:t>
            </w:r>
            <w:permEnd w:id="4"/>
            <w:r>
              <w:rPr>
                <w:rFonts w:hint="eastAsia" w:ascii="仿宋" w:hAnsi="仿宋" w:eastAsia="仿宋" w:cs="仿宋"/>
                <w:color w:val="000000"/>
                <w:sz w:val="21"/>
                <w:szCs w:val="21"/>
                <w:highlight w:val="none"/>
                <w:lang w:val="en-US" w:eastAsia="zh-CN"/>
              </w:rPr>
              <w:t>（加</w:t>
            </w:r>
            <w:r>
              <w:rPr>
                <w:rFonts w:hint="eastAsia" w:ascii="仿宋" w:hAnsi="仿宋" w:eastAsia="仿宋" w:cs="仿宋"/>
                <w:color w:val="000000"/>
                <w:sz w:val="21"/>
                <w:szCs w:val="21"/>
                <w:highlight w:val="none"/>
                <w:u w:val="none"/>
                <w:lang w:val="en-US" w:eastAsia="zh-CN"/>
              </w:rPr>
              <w:t>/减)</w:t>
            </w:r>
            <w:permStart w:id="5" w:edGrp="everyone"/>
            <w:r>
              <w:rPr>
                <w:rFonts w:hint="eastAsia"/>
                <w:u w:val="single"/>
              </w:rPr>
              <w:t xml:space="preserve">            </w:t>
            </w:r>
            <w:permEnd w:id="5"/>
            <w:r>
              <w:rPr>
                <w:rFonts w:hint="eastAsia" w:ascii="仿宋" w:hAnsi="仿宋" w:eastAsia="仿宋" w:cs="仿宋"/>
                <w:color w:val="000000"/>
                <w:sz w:val="21"/>
                <w:szCs w:val="21"/>
                <w:highlight w:val="none"/>
                <w:u w:val="single"/>
                <w:lang w:val="en-US" w:eastAsia="zh-CN"/>
              </w:rPr>
              <w:t>(大写)</w:t>
            </w:r>
            <w:r>
              <w:rPr>
                <w:rFonts w:hint="eastAsia" w:ascii="仿宋" w:hAnsi="仿宋" w:eastAsia="仿宋" w:cs="仿宋"/>
                <w:color w:val="000000"/>
                <w:sz w:val="21"/>
                <w:szCs w:val="21"/>
                <w:highlight w:val="none"/>
                <w:u w:val="none"/>
                <w:lang w:val="en-US" w:eastAsia="zh-CN"/>
              </w:rPr>
              <w:t>bp（1bp=0.01</w:t>
            </w:r>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u w:val="none"/>
                <w:lang w:val="en-US" w:eastAsia="zh-CN"/>
              </w:rPr>
              <w:t>）确定，</w:t>
            </w:r>
            <w:r>
              <w:rPr>
                <w:rFonts w:hint="eastAsia" w:ascii="仿宋" w:hAnsi="仿宋" w:eastAsia="仿宋" w:cs="仿宋"/>
                <w:b w:val="0"/>
                <w:bCs w:val="0"/>
                <w:color w:val="000000"/>
                <w:sz w:val="21"/>
                <w:szCs w:val="21"/>
                <w:highlight w:val="none"/>
                <w:lang w:val="en-US" w:eastAsia="zh-CN"/>
              </w:rPr>
              <w:t>即</w:t>
            </w:r>
            <w:r>
              <w:rPr>
                <w:rFonts w:hint="eastAsia" w:ascii="仿宋" w:hAnsi="仿宋" w:eastAsia="仿宋" w:cs="仿宋"/>
                <w:color w:val="000000"/>
                <w:sz w:val="21"/>
                <w:szCs w:val="21"/>
                <w:highlight w:val="none"/>
                <w:lang w:val="en-US" w:eastAsia="zh-CN"/>
              </w:rPr>
              <w:t>执行利率为：年利率（小写）</w:t>
            </w:r>
            <w:permStart w:id="6" w:edGrp="everyone"/>
            <w:r>
              <w:rPr>
                <w:rFonts w:hint="eastAsia" w:ascii="仿宋" w:hAnsi="仿宋" w:eastAsia="仿宋" w:cs="仿宋"/>
                <w:color w:val="000000"/>
                <w:sz w:val="21"/>
                <w:szCs w:val="21"/>
                <w:highlight w:val="none"/>
                <w:u w:val="single"/>
                <w:lang w:val="en-US" w:eastAsia="zh-CN"/>
              </w:rPr>
              <w:t xml:space="preserve">        </w:t>
            </w:r>
            <w:permEnd w:id="6"/>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u w:val="none"/>
                <w:lang w:val="en-US" w:eastAsia="zh-CN"/>
              </w:rPr>
              <w:t>为</w:t>
            </w:r>
            <w:r>
              <w:rPr>
                <w:rFonts w:hint="eastAsia" w:ascii="仿宋" w:hAnsi="仿宋" w:eastAsia="仿宋" w:cs="仿宋"/>
                <w:color w:val="000000"/>
                <w:sz w:val="21"/>
                <w:szCs w:val="21"/>
                <w:highlight w:val="none"/>
              </w:rPr>
              <w:sym w:font="Wingdings 2" w:char="00A3"/>
            </w:r>
            <w:r>
              <w:rPr>
                <w:rFonts w:hint="eastAsia" w:ascii="仿宋" w:hAnsi="仿宋" w:eastAsia="仿宋" w:cs="仿宋"/>
                <w:color w:val="000000"/>
                <w:sz w:val="21"/>
                <w:szCs w:val="21"/>
                <w:highlight w:val="none"/>
                <w:lang w:val="en-US" w:eastAsia="zh-CN"/>
              </w:rPr>
              <w:t>固定利率□浮动利率（</w:t>
            </w:r>
            <w:r>
              <w:rPr>
                <w:rFonts w:hint="eastAsia" w:ascii="仿宋" w:hAnsi="仿宋" w:eastAsia="仿宋" w:cs="仿宋"/>
                <w:b/>
                <w:bCs/>
                <w:color w:val="000000"/>
                <w:sz w:val="21"/>
                <w:szCs w:val="21"/>
                <w:highlight w:val="none"/>
                <w:lang w:val="en-US" w:eastAsia="zh-CN"/>
              </w:rPr>
              <w:t>□按月调整</w:t>
            </w:r>
            <w:r>
              <w:rPr>
                <w:rFonts w:hint="eastAsia" w:ascii="仿宋" w:hAnsi="仿宋" w:eastAsia="仿宋" w:cs="仿宋"/>
                <w:b w:val="0"/>
                <w:bCs w:val="0"/>
                <w:color w:val="000000"/>
                <w:sz w:val="21"/>
                <w:szCs w:val="21"/>
                <w:highlight w:val="none"/>
                <w:lang w:val="en-US" w:eastAsia="zh-CN"/>
              </w:rPr>
              <w:t>，于利率调整日次月1日调整</w:t>
            </w:r>
            <w:r>
              <w:rPr>
                <w:rFonts w:hint="eastAsia" w:ascii="仿宋" w:hAnsi="仿宋" w:eastAsia="仿宋" w:cs="仿宋"/>
                <w:b/>
                <w:bCs/>
                <w:color w:val="000000"/>
                <w:sz w:val="21"/>
                <w:szCs w:val="21"/>
                <w:highlight w:val="none"/>
                <w:lang w:val="en-US" w:eastAsia="zh-CN"/>
              </w:rPr>
              <w:t>□按季调整</w:t>
            </w:r>
            <w:r>
              <w:rPr>
                <w:rFonts w:hint="eastAsia" w:ascii="仿宋" w:hAnsi="仿宋" w:eastAsia="仿宋" w:cs="仿宋"/>
                <w:b w:val="0"/>
                <w:bCs w:val="0"/>
                <w:color w:val="000000"/>
                <w:sz w:val="21"/>
                <w:szCs w:val="21"/>
                <w:highlight w:val="none"/>
                <w:lang w:val="en-US" w:eastAsia="zh-CN"/>
              </w:rPr>
              <w:t>，于利率调整日次季度首月1日调整</w:t>
            </w:r>
            <w:r>
              <w:rPr>
                <w:rFonts w:hint="eastAsia" w:ascii="仿宋" w:hAnsi="仿宋" w:eastAsia="仿宋" w:cs="仿宋"/>
                <w:b/>
                <w:bCs/>
                <w:color w:val="000000"/>
                <w:sz w:val="21"/>
                <w:szCs w:val="21"/>
                <w:highlight w:val="none"/>
                <w:lang w:val="en-US" w:eastAsia="zh-CN"/>
              </w:rPr>
              <w:t>□按半年调整</w:t>
            </w:r>
            <w:r>
              <w:rPr>
                <w:rFonts w:hint="eastAsia" w:ascii="仿宋" w:hAnsi="仿宋" w:eastAsia="仿宋" w:cs="仿宋"/>
                <w:b w:val="0"/>
                <w:bCs w:val="0"/>
                <w:color w:val="000000"/>
                <w:sz w:val="21"/>
                <w:szCs w:val="21"/>
                <w:highlight w:val="none"/>
                <w:lang w:val="en-US" w:eastAsia="zh-CN"/>
              </w:rPr>
              <w:t>，于利率调整日次半年度首月1日调整</w:t>
            </w:r>
            <w:r>
              <w:rPr>
                <w:rFonts w:hint="eastAsia" w:ascii="仿宋" w:hAnsi="仿宋" w:eastAsia="仿宋" w:cs="仿宋"/>
                <w:b/>
                <w:bCs/>
                <w:color w:val="000000"/>
                <w:sz w:val="21"/>
                <w:szCs w:val="21"/>
                <w:highlight w:val="none"/>
                <w:lang w:val="en-US" w:eastAsia="zh-CN"/>
              </w:rPr>
              <w:t>□按年调整</w:t>
            </w:r>
            <w:r>
              <w:rPr>
                <w:rFonts w:hint="eastAsia" w:ascii="仿宋" w:hAnsi="仿宋" w:eastAsia="仿宋" w:cs="仿宋"/>
                <w:b w:val="0"/>
                <w:bCs w:val="0"/>
                <w:color w:val="000000"/>
                <w:sz w:val="21"/>
                <w:szCs w:val="21"/>
                <w:highlight w:val="none"/>
                <w:lang w:val="en-US" w:eastAsia="zh-CN"/>
              </w:rPr>
              <w:t>，于利率调整日次年度1月1日调整）。</w:t>
            </w:r>
          </w:p>
          <w:p>
            <w:pPr>
              <w:pStyle w:val="3"/>
              <w:numPr>
                <w:ilvl w:val="0"/>
                <w:numId w:val="0"/>
              </w:numPr>
              <w:spacing w:line="465" w:lineRule="exact"/>
              <w:jc w:val="left"/>
              <w:rPr>
                <w:rFonts w:hint="eastAsia" w:ascii="仿宋" w:hAnsi="仿宋" w:eastAsia="仿宋" w:cs="仿宋"/>
                <w:b w:val="0"/>
                <w:bCs w:val="0"/>
                <w:color w:val="000000"/>
                <w:sz w:val="21"/>
                <w:szCs w:val="21"/>
                <w:highlight w:val="none"/>
                <w:lang w:val="en-US" w:eastAsia="zh-CN"/>
              </w:rPr>
            </w:pPr>
          </w:p>
          <w:p>
            <w:pPr>
              <w:pStyle w:val="3"/>
              <w:numPr>
                <w:ilvl w:val="0"/>
                <w:numId w:val="0"/>
              </w:numPr>
              <w:spacing w:line="465" w:lineRule="exact"/>
              <w:jc w:val="left"/>
              <w:rPr>
                <w:rFonts w:hint="eastAsia" w:ascii="仿宋" w:hAnsi="仿宋" w:eastAsia="仿宋" w:cs="仿宋"/>
                <w:sz w:val="21"/>
                <w:szCs w:val="21"/>
              </w:rPr>
            </w:pPr>
            <w:r>
              <w:rPr>
                <w:rFonts w:hint="eastAsia" w:ascii="仿宋" w:hAnsi="仿宋" w:eastAsia="仿宋" w:cs="仿宋"/>
                <w:b/>
                <w:bCs/>
                <w:color w:val="000000"/>
                <w:sz w:val="21"/>
                <w:szCs w:val="21"/>
                <w:highlight w:val="none"/>
                <w:lang w:eastAsia="zh-CN"/>
              </w:rPr>
              <w:t>借款借据作为本合同的附件，本合同执行利率与借款借据不一致的，实际执行利率以借款借据为准。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 w:hRule="atLeast"/>
        </w:trPr>
        <w:tc>
          <w:tcPr>
            <w:tcW w:w="1668" w:type="dxa"/>
            <w:vAlign w:val="center"/>
          </w:tcPr>
          <w:p>
            <w:pPr>
              <w:spacing w:line="300" w:lineRule="exact"/>
              <w:jc w:val="left"/>
              <w:rPr>
                <w:rFonts w:hint="eastAsia" w:ascii="仿宋" w:hAnsi="仿宋" w:eastAsia="仿宋" w:cs="仿宋"/>
                <w:sz w:val="21"/>
                <w:szCs w:val="21"/>
              </w:rPr>
            </w:pPr>
            <w:r>
              <w:rPr>
                <w:rFonts w:hint="eastAsia" w:ascii="仿宋" w:hAnsi="仿宋" w:eastAsia="仿宋" w:cs="仿宋"/>
                <w:sz w:val="21"/>
                <w:szCs w:val="21"/>
                <w:lang w:val="en-US" w:eastAsia="zh-CN"/>
              </w:rPr>
              <w:t>借款起止</w:t>
            </w:r>
            <w:r>
              <w:rPr>
                <w:rFonts w:hint="eastAsia" w:ascii="仿宋" w:hAnsi="仿宋" w:eastAsia="仿宋" w:cs="仿宋"/>
                <w:sz w:val="21"/>
                <w:szCs w:val="21"/>
              </w:rPr>
              <w:t>日期</w:t>
            </w:r>
          </w:p>
        </w:tc>
        <w:tc>
          <w:tcPr>
            <w:tcW w:w="3469" w:type="dxa"/>
            <w:gridSpan w:val="2"/>
            <w:vAlign w:val="center"/>
          </w:tcPr>
          <w:p>
            <w:pPr>
              <w:spacing w:line="300" w:lineRule="exact"/>
              <w:jc w:val="left"/>
              <w:rPr>
                <w:rFonts w:hint="eastAsia" w:ascii="仿宋" w:hAnsi="仿宋" w:eastAsia="仿宋" w:cs="仿宋"/>
                <w:sz w:val="21"/>
                <w:szCs w:val="21"/>
              </w:rPr>
            </w:pPr>
            <w:r>
              <w:rPr>
                <w:rFonts w:hint="eastAsia" w:ascii="仿宋" w:hAnsi="仿宋" w:eastAsia="仿宋" w:cs="仿宋"/>
                <w:sz w:val="21"/>
                <w:szCs w:val="21"/>
                <w:lang w:val="en-US" w:eastAsia="zh-CN"/>
              </w:rPr>
              <w:t>自</w:t>
            </w:r>
            <w:permStart w:id="7" w:edGrp="everyone"/>
            <w:r>
              <w:rPr>
                <w:rFonts w:hint="eastAsia" w:ascii="仿宋" w:hAnsi="仿宋" w:eastAsia="仿宋" w:cs="仿宋"/>
                <w:sz w:val="21"/>
                <w:szCs w:val="21"/>
                <w:u w:val="single"/>
                <w:lang w:val="en-US" w:eastAsia="zh-CN"/>
              </w:rPr>
              <w:t xml:space="preserve">            </w:t>
            </w:r>
            <w:permEnd w:id="7"/>
            <w:r>
              <w:rPr>
                <w:rFonts w:hint="eastAsia" w:ascii="仿宋" w:hAnsi="仿宋" w:eastAsia="仿宋" w:cs="仿宋"/>
                <w:sz w:val="21"/>
                <w:szCs w:val="21"/>
                <w:lang w:val="en-US" w:eastAsia="zh-CN"/>
              </w:rPr>
              <w:t>年</w:t>
            </w:r>
            <w:permStart w:id="8" w:edGrp="everyone"/>
            <w:r>
              <w:rPr>
                <w:rFonts w:hint="eastAsia" w:ascii="仿宋" w:hAnsi="仿宋" w:eastAsia="仿宋" w:cs="仿宋"/>
                <w:sz w:val="21"/>
                <w:szCs w:val="21"/>
                <w:u w:val="single"/>
                <w:lang w:val="en-US" w:eastAsia="zh-CN"/>
              </w:rPr>
              <w:t xml:space="preserve">    </w:t>
            </w:r>
            <w:permEnd w:id="8"/>
            <w:r>
              <w:rPr>
                <w:rFonts w:hint="eastAsia" w:ascii="仿宋" w:hAnsi="仿宋" w:eastAsia="仿宋" w:cs="仿宋"/>
                <w:sz w:val="21"/>
                <w:szCs w:val="21"/>
                <w:lang w:val="en-US" w:eastAsia="zh-CN"/>
              </w:rPr>
              <w:t>月</w:t>
            </w:r>
            <w:permStart w:id="9" w:edGrp="everyone"/>
            <w:r>
              <w:rPr>
                <w:rFonts w:hint="eastAsia" w:ascii="仿宋" w:hAnsi="仿宋" w:eastAsia="仿宋" w:cs="仿宋"/>
                <w:sz w:val="21"/>
                <w:szCs w:val="21"/>
                <w:u w:val="single"/>
                <w:lang w:val="en-US" w:eastAsia="zh-CN"/>
              </w:rPr>
              <w:t xml:space="preserve">    </w:t>
            </w:r>
            <w:permEnd w:id="9"/>
            <w:r>
              <w:rPr>
                <w:rFonts w:hint="eastAsia" w:ascii="仿宋" w:hAnsi="仿宋" w:eastAsia="仿宋" w:cs="仿宋"/>
                <w:sz w:val="21"/>
                <w:szCs w:val="21"/>
                <w:lang w:val="en-US" w:eastAsia="zh-CN"/>
              </w:rPr>
              <w:t>日起至</w:t>
            </w:r>
            <w:permStart w:id="10" w:edGrp="everyone"/>
            <w:r>
              <w:rPr>
                <w:rFonts w:hint="eastAsia" w:ascii="仿宋" w:hAnsi="仿宋" w:eastAsia="仿宋" w:cs="仿宋"/>
                <w:sz w:val="21"/>
                <w:szCs w:val="21"/>
                <w:u w:val="single"/>
                <w:lang w:val="en-US" w:eastAsia="zh-CN"/>
              </w:rPr>
              <w:t xml:space="preserve">            </w:t>
            </w:r>
            <w:permEnd w:id="10"/>
            <w:r>
              <w:rPr>
                <w:rFonts w:hint="eastAsia" w:ascii="仿宋" w:hAnsi="仿宋" w:eastAsia="仿宋" w:cs="仿宋"/>
                <w:sz w:val="21"/>
                <w:szCs w:val="21"/>
                <w:lang w:val="en-US" w:eastAsia="zh-CN"/>
              </w:rPr>
              <w:t>年</w:t>
            </w:r>
            <w:permStart w:id="11" w:edGrp="everyone"/>
            <w:r>
              <w:rPr>
                <w:rFonts w:hint="eastAsia" w:ascii="仿宋" w:hAnsi="仿宋" w:eastAsia="仿宋" w:cs="仿宋"/>
                <w:sz w:val="21"/>
                <w:szCs w:val="21"/>
                <w:u w:val="single"/>
                <w:lang w:val="en-US" w:eastAsia="zh-CN"/>
              </w:rPr>
              <w:t xml:space="preserve">    </w:t>
            </w:r>
            <w:permEnd w:id="11"/>
            <w:r>
              <w:rPr>
                <w:rFonts w:hint="eastAsia" w:ascii="仿宋" w:hAnsi="仿宋" w:eastAsia="仿宋" w:cs="仿宋"/>
                <w:sz w:val="21"/>
                <w:szCs w:val="21"/>
                <w:lang w:val="en-US" w:eastAsia="zh-CN"/>
              </w:rPr>
              <w:t>月</w:t>
            </w:r>
            <w:permStart w:id="12" w:edGrp="everyone"/>
            <w:r>
              <w:rPr>
                <w:rFonts w:hint="eastAsia" w:ascii="仿宋" w:hAnsi="仿宋" w:eastAsia="仿宋" w:cs="仿宋"/>
                <w:sz w:val="21"/>
                <w:szCs w:val="21"/>
                <w:u w:val="single"/>
                <w:lang w:val="en-US" w:eastAsia="zh-CN"/>
              </w:rPr>
              <w:t xml:space="preserve">    </w:t>
            </w:r>
            <w:permEnd w:id="12"/>
            <w:r>
              <w:rPr>
                <w:rFonts w:hint="eastAsia" w:ascii="仿宋" w:hAnsi="仿宋" w:eastAsia="仿宋" w:cs="仿宋"/>
                <w:sz w:val="21"/>
                <w:szCs w:val="21"/>
                <w:lang w:val="en-US" w:eastAsia="zh-CN"/>
              </w:rPr>
              <w:t>日止</w:t>
            </w:r>
          </w:p>
        </w:tc>
        <w:tc>
          <w:tcPr>
            <w:tcW w:w="1032" w:type="dxa"/>
            <w:vMerge w:val="continue"/>
            <w:vAlign w:val="center"/>
          </w:tcPr>
          <w:p>
            <w:pPr>
              <w:spacing w:line="300" w:lineRule="exact"/>
              <w:jc w:val="left"/>
              <w:rPr>
                <w:rFonts w:hint="eastAsia" w:ascii="仿宋" w:hAnsi="仿宋" w:eastAsia="仿宋" w:cs="仿宋"/>
                <w:sz w:val="21"/>
                <w:szCs w:val="21"/>
              </w:rPr>
            </w:pPr>
          </w:p>
        </w:tc>
        <w:tc>
          <w:tcPr>
            <w:tcW w:w="4651" w:type="dxa"/>
            <w:gridSpan w:val="4"/>
            <w:vMerge w:val="continue"/>
          </w:tcPr>
          <w:p>
            <w:pPr>
              <w:spacing w:line="300" w:lineRule="exact"/>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1668" w:type="dxa"/>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借款用途</w:t>
            </w:r>
          </w:p>
        </w:tc>
        <w:tc>
          <w:tcPr>
            <w:tcW w:w="3469" w:type="dxa"/>
            <w:gridSpan w:val="2"/>
            <w:vAlign w:val="center"/>
          </w:tcPr>
          <w:p>
            <w:pPr>
              <w:spacing w:line="300" w:lineRule="exact"/>
              <w:jc w:val="left"/>
              <w:rPr>
                <w:rFonts w:hint="eastAsia" w:ascii="仿宋" w:hAnsi="仿宋" w:eastAsia="仿宋" w:cs="仿宋"/>
                <w:sz w:val="21"/>
                <w:szCs w:val="21"/>
                <w:u w:val="single"/>
                <w:lang w:val="en-US" w:eastAsia="zh-CN"/>
              </w:rPr>
            </w:pPr>
          </w:p>
        </w:tc>
        <w:tc>
          <w:tcPr>
            <w:tcW w:w="1032" w:type="dxa"/>
            <w:vMerge w:val="continue"/>
            <w:vAlign w:val="center"/>
          </w:tcPr>
          <w:p>
            <w:pPr>
              <w:spacing w:line="300" w:lineRule="exact"/>
              <w:jc w:val="left"/>
              <w:rPr>
                <w:rFonts w:hint="eastAsia" w:ascii="仿宋" w:hAnsi="仿宋" w:eastAsia="仿宋" w:cs="仿宋"/>
                <w:sz w:val="21"/>
                <w:szCs w:val="21"/>
              </w:rPr>
            </w:pPr>
          </w:p>
        </w:tc>
        <w:tc>
          <w:tcPr>
            <w:tcW w:w="4651" w:type="dxa"/>
            <w:gridSpan w:val="4"/>
            <w:vMerge w:val="continue"/>
          </w:tcPr>
          <w:p>
            <w:pPr>
              <w:spacing w:line="300" w:lineRule="exact"/>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trPr>
        <w:tc>
          <w:tcPr>
            <w:tcW w:w="1668" w:type="dxa"/>
            <w:vAlign w:val="center"/>
          </w:tcPr>
          <w:p>
            <w:pPr>
              <w:spacing w:line="300" w:lineRule="exact"/>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借款发放和回收账户</w:t>
            </w:r>
          </w:p>
        </w:tc>
        <w:tc>
          <w:tcPr>
            <w:tcW w:w="3469" w:type="dxa"/>
            <w:gridSpan w:val="2"/>
            <w:vAlign w:val="center"/>
          </w:tcPr>
          <w:p>
            <w:pPr>
              <w:spacing w:line="300" w:lineRule="exact"/>
              <w:jc w:val="left"/>
              <w:rPr>
                <w:rFonts w:hint="default" w:ascii="仿宋" w:hAnsi="仿宋" w:eastAsia="仿宋" w:cs="仿宋"/>
                <w:sz w:val="21"/>
                <w:szCs w:val="21"/>
                <w:u w:val="single"/>
                <w:lang w:val="en-US" w:eastAsia="zh-CN"/>
              </w:rPr>
            </w:pPr>
          </w:p>
        </w:tc>
        <w:tc>
          <w:tcPr>
            <w:tcW w:w="1032" w:type="dxa"/>
            <w:vMerge w:val="continue"/>
            <w:vAlign w:val="center"/>
          </w:tcPr>
          <w:p>
            <w:pPr>
              <w:spacing w:line="300" w:lineRule="exact"/>
              <w:jc w:val="left"/>
              <w:rPr>
                <w:rFonts w:hint="eastAsia" w:ascii="仿宋" w:hAnsi="仿宋" w:eastAsia="仿宋" w:cs="仿宋"/>
                <w:sz w:val="21"/>
                <w:szCs w:val="21"/>
                <w:lang w:val="en-US" w:eastAsia="zh-CN"/>
              </w:rPr>
            </w:pPr>
          </w:p>
        </w:tc>
        <w:tc>
          <w:tcPr>
            <w:tcW w:w="4651" w:type="dxa"/>
            <w:gridSpan w:val="4"/>
            <w:vMerge w:val="continue"/>
          </w:tcPr>
          <w:p>
            <w:pPr>
              <w:spacing w:line="300" w:lineRule="exact"/>
              <w:jc w:val="left"/>
              <w:rPr>
                <w:rFonts w:hint="eastAsia" w:ascii="仿宋" w:hAnsi="仿宋" w:eastAsia="仿宋" w:cs="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668" w:type="dxa"/>
            <w:vAlign w:val="center"/>
          </w:tcPr>
          <w:p>
            <w:pPr>
              <w:spacing w:line="300" w:lineRule="exact"/>
              <w:jc w:val="left"/>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资金支付方式</w:t>
            </w:r>
          </w:p>
        </w:tc>
        <w:tc>
          <w:tcPr>
            <w:tcW w:w="3469" w:type="dxa"/>
            <w:gridSpan w:val="2"/>
            <w:vAlign w:val="center"/>
          </w:tcPr>
          <w:p>
            <w:pPr>
              <w:spacing w:line="300" w:lineRule="exact"/>
              <w:jc w:val="left"/>
              <w:rPr>
                <w:rFonts w:hint="eastAsia" w:ascii="仿宋" w:hAnsi="仿宋" w:eastAsia="仿宋" w:cs="仿宋"/>
                <w:kern w:val="2"/>
                <w:sz w:val="21"/>
                <w:szCs w:val="21"/>
                <w:lang w:val="en-US" w:eastAsia="zh-CN" w:bidi="ar-SA"/>
              </w:rPr>
            </w:pP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借款人自主支付</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贷款人受托支付</w:t>
            </w:r>
            <w:r>
              <w:rPr>
                <w:rFonts w:hint="eastAsia" w:ascii="仿宋_GB2312" w:hAnsi="Times New Roman" w:eastAsia="仿宋_GB2312" w:cs="宋体"/>
                <w:sz w:val="24"/>
                <w:szCs w:val="24"/>
                <w:lang w:eastAsia="zh-CN"/>
              </w:rPr>
              <w:t>。</w:t>
            </w:r>
          </w:p>
        </w:tc>
        <w:tc>
          <w:tcPr>
            <w:tcW w:w="1032" w:type="dxa"/>
            <w:vMerge w:val="restart"/>
            <w:vAlign w:val="center"/>
          </w:tcPr>
          <w:p>
            <w:pPr>
              <w:spacing w:line="300" w:lineRule="exact"/>
              <w:jc w:val="both"/>
              <w:rPr>
                <w:rFonts w:hint="eastAsia" w:ascii="仿宋" w:hAnsi="仿宋" w:eastAsia="仿宋" w:cs="仿宋"/>
                <w:sz w:val="21"/>
                <w:szCs w:val="21"/>
                <w:lang w:val="en-US" w:eastAsia="zh-CN"/>
              </w:rPr>
            </w:pPr>
          </w:p>
          <w:p>
            <w:pPr>
              <w:spacing w:line="3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还款及计息方式</w:t>
            </w:r>
          </w:p>
        </w:tc>
        <w:tc>
          <w:tcPr>
            <w:tcW w:w="4651" w:type="dxa"/>
            <w:gridSpan w:val="4"/>
            <w:vMerge w:val="restart"/>
            <w:vAlign w:val="center"/>
          </w:tcPr>
          <w:p>
            <w:pPr>
              <w:spacing w:line="300" w:lineRule="exact"/>
              <w:jc w:val="left"/>
              <w:rPr>
                <w:rFonts w:hint="eastAsia" w:ascii="仿宋_GB2312" w:hAnsi="Times New Roman" w:eastAsia="仿宋_GB2312" w:cs="宋体"/>
                <w:sz w:val="24"/>
                <w:szCs w:val="24"/>
                <w:lang w:eastAsia="zh-CN"/>
              </w:rPr>
            </w:pP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按月计息，每月的20日为结息日</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按季计息，每季末月的20日为结息日</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在借款到期日付清全部利息</w:t>
            </w:r>
            <w:r>
              <w:rPr>
                <w:rFonts w:hint="eastAsia" w:ascii="仿宋_GB2312" w:hAnsi="Times New Roman" w:eastAsia="仿宋_GB2312" w:cs="宋体"/>
                <w:sz w:val="24"/>
                <w:szCs w:val="24"/>
                <w:lang w:eastAsia="zh-CN"/>
              </w:rPr>
              <w:t>。</w:t>
            </w:r>
          </w:p>
          <w:p>
            <w:pPr>
              <w:spacing w:line="300" w:lineRule="exact"/>
              <w:jc w:val="left"/>
              <w:rPr>
                <w:rFonts w:hint="eastAsia" w:ascii="仿宋_GB2312" w:hAnsi="Times New Roman" w:eastAsia="仿宋_GB2312" w:cs="宋体"/>
                <w:sz w:val="24"/>
                <w:szCs w:val="24"/>
              </w:rPr>
            </w:pPr>
          </w:p>
          <w:p>
            <w:pPr>
              <w:spacing w:line="300" w:lineRule="exact"/>
              <w:jc w:val="left"/>
              <w:rPr>
                <w:rFonts w:hint="eastAsia" w:ascii="仿宋_GB2312" w:hAnsi="Times New Roman" w:eastAsia="仿宋_GB2312" w:cs="宋体"/>
                <w:sz w:val="24"/>
                <w:szCs w:val="24"/>
              </w:rPr>
            </w:pPr>
            <w:r>
              <w:rPr>
                <w:rFonts w:hint="eastAsia" w:ascii="仿宋_GB2312" w:hAnsi="Times New Roman" w:eastAsia="仿宋_GB2312" w:cs="宋体"/>
                <w:sz w:val="24"/>
                <w:szCs w:val="24"/>
              </w:rPr>
              <w:t>宽限期可选择以下第</w:t>
            </w:r>
            <w:permStart w:id="13" w:edGrp="everyone"/>
            <w:r>
              <w:rPr>
                <w:rFonts w:hint="eastAsia" w:ascii="仿宋_GB2312" w:hAnsi="Times New Roman" w:eastAsia="仿宋_GB2312" w:cs="宋体"/>
                <w:sz w:val="24"/>
                <w:szCs w:val="24"/>
                <w:u w:val="single"/>
                <w:lang w:val="en-US" w:eastAsia="zh-CN"/>
              </w:rPr>
              <w:t xml:space="preserve">    </w:t>
            </w:r>
            <w:permEnd w:id="13"/>
            <w:r>
              <w:rPr>
                <w:rFonts w:hint="eastAsia" w:ascii="仿宋_GB2312" w:hAnsi="Times New Roman" w:eastAsia="仿宋_GB2312" w:cs="宋体"/>
                <w:sz w:val="24"/>
                <w:szCs w:val="24"/>
              </w:rPr>
              <w:t>种方式：</w:t>
            </w:r>
          </w:p>
          <w:p>
            <w:pPr>
              <w:spacing w:line="300" w:lineRule="exact"/>
              <w:jc w:val="left"/>
              <w:rPr>
                <w:rFonts w:hint="eastAsia" w:ascii="仿宋_GB2312" w:hAnsi="Times New Roman" w:eastAsia="仿宋_GB2312" w:cs="宋体"/>
                <w:sz w:val="24"/>
                <w:szCs w:val="24"/>
              </w:rPr>
            </w:pPr>
            <w:r>
              <w:rPr>
                <w:rFonts w:hint="eastAsia" w:ascii="仿宋_GB2312" w:hAnsi="Times New Roman" w:eastAsia="仿宋_GB2312" w:cs="宋体"/>
                <w:sz w:val="24"/>
                <w:szCs w:val="24"/>
              </w:rPr>
              <w:t>1、无宽限期</w:t>
            </w:r>
            <w:r>
              <w:rPr>
                <w:rFonts w:hint="eastAsia" w:ascii="仿宋_GB2312" w:hAnsi="Times New Roman" w:eastAsia="仿宋_GB2312" w:cs="宋体"/>
                <w:sz w:val="24"/>
                <w:szCs w:val="24"/>
                <w:lang w:val="en-US" w:eastAsia="zh-CN"/>
              </w:rPr>
              <w:t xml:space="preserve">  </w:t>
            </w:r>
            <w:r>
              <w:rPr>
                <w:rFonts w:hint="eastAsia" w:ascii="仿宋_GB2312" w:hAnsi="Times New Roman" w:eastAsia="仿宋_GB2312" w:cs="宋体"/>
                <w:sz w:val="24"/>
                <w:szCs w:val="24"/>
              </w:rPr>
              <w:t>2、宽限至月底</w:t>
            </w:r>
            <w:r>
              <w:rPr>
                <w:rFonts w:hint="eastAsia" w:ascii="仿宋_GB2312" w:hAnsi="Times New Roman" w:eastAsia="仿宋_GB2312" w:cs="宋体"/>
                <w:sz w:val="24"/>
                <w:szCs w:val="24"/>
                <w:lang w:eastAsia="zh-CN"/>
              </w:rPr>
              <w:t>；</w:t>
            </w:r>
            <w:r>
              <w:rPr>
                <w:rFonts w:hint="eastAsia" w:ascii="仿宋_GB2312" w:hAnsi="Times New Roman" w:eastAsia="仿宋_GB2312" w:cs="宋体"/>
                <w:sz w:val="24"/>
                <w:szCs w:val="24"/>
              </w:rPr>
              <w:t>3、按日宽限，宽限</w:t>
            </w:r>
            <w:permStart w:id="14" w:edGrp="everyone"/>
            <w:r>
              <w:rPr>
                <w:rFonts w:hint="eastAsia" w:ascii="仿宋_GB2312" w:hAnsi="Times New Roman" w:eastAsia="仿宋_GB2312" w:cs="宋体"/>
                <w:sz w:val="24"/>
                <w:szCs w:val="24"/>
                <w:u w:val="single"/>
                <w:lang w:val="en-US" w:eastAsia="zh-CN"/>
              </w:rPr>
              <w:t xml:space="preserve">    </w:t>
            </w:r>
            <w:permEnd w:id="14"/>
            <w:r>
              <w:rPr>
                <w:rFonts w:hint="eastAsia" w:ascii="仿宋_GB2312" w:hAnsi="Times New Roman" w:eastAsia="仿宋_GB2312" w:cs="宋体"/>
                <w:sz w:val="24"/>
                <w:szCs w:val="24"/>
              </w:rPr>
              <w:t>天</w:t>
            </w:r>
            <w:r>
              <w:rPr>
                <w:rFonts w:hint="eastAsia" w:ascii="仿宋_GB2312" w:hAnsi="Times New Roman" w:eastAsia="仿宋_GB2312" w:cs="宋体"/>
                <w:sz w:val="24"/>
                <w:szCs w:val="24"/>
                <w:lang w:eastAsia="zh-CN"/>
              </w:rPr>
              <w:t>。</w:t>
            </w:r>
          </w:p>
          <w:p>
            <w:pPr>
              <w:spacing w:line="300" w:lineRule="exact"/>
              <w:jc w:val="left"/>
              <w:rPr>
                <w:rFonts w:hint="eastAsia" w:ascii="仿宋" w:hAnsi="仿宋" w:eastAsia="仿宋" w:cs="仿宋"/>
                <w:b/>
                <w:bCs/>
                <w:color w:val="000000"/>
                <w:sz w:val="21"/>
                <w:szCs w:val="21"/>
                <w:highlight w:val="none"/>
                <w:lang w:eastAsia="zh-CN"/>
              </w:rPr>
            </w:pPr>
          </w:p>
          <w:p>
            <w:pPr>
              <w:spacing w:line="300" w:lineRule="exact"/>
              <w:jc w:val="left"/>
              <w:rPr>
                <w:rFonts w:hint="eastAsia" w:ascii="仿宋" w:hAnsi="仿宋" w:eastAsia="仿宋" w:cs="仿宋"/>
                <w:b/>
                <w:bCs/>
                <w:color w:val="000000"/>
                <w:sz w:val="21"/>
                <w:szCs w:val="21"/>
                <w:highlight w:val="none"/>
                <w:lang w:eastAsia="zh-CN"/>
              </w:rPr>
            </w:pPr>
            <w:r>
              <w:rPr>
                <w:rFonts w:hint="eastAsia" w:ascii="仿宋" w:hAnsi="仿宋" w:eastAsia="仿宋" w:cs="仿宋"/>
                <w:b/>
                <w:bCs/>
                <w:color w:val="000000"/>
                <w:sz w:val="21"/>
                <w:szCs w:val="21"/>
                <w:highlight w:val="none"/>
                <w:lang w:eastAsia="zh-CN"/>
              </w:rPr>
              <w:t>借款到期日为法定节假日、公休日的，正常还款日顺延至法定节假日、公休日后第一个工作日，顺延期间按照约定的计息方式计收利息。</w:t>
            </w:r>
          </w:p>
          <w:p>
            <w:pPr>
              <w:spacing w:line="300" w:lineRule="exact"/>
              <w:jc w:val="left"/>
              <w:rPr>
                <w:rFonts w:hint="eastAsia" w:ascii="仿宋" w:hAnsi="仿宋" w:eastAsia="仿宋" w:cs="仿宋"/>
                <w:b/>
                <w:bCs/>
                <w:color w:val="000000"/>
                <w:sz w:val="21"/>
                <w:szCs w:val="21"/>
                <w:highlight w:val="none"/>
                <w:lang w:eastAsia="zh-CN"/>
              </w:rPr>
            </w:pPr>
          </w:p>
          <w:p>
            <w:pPr>
              <w:spacing w:line="300" w:lineRule="exact"/>
              <w:jc w:val="left"/>
              <w:rPr>
                <w:rFonts w:hint="eastAsia" w:ascii="仿宋" w:hAnsi="仿宋" w:eastAsia="仿宋" w:cs="仿宋"/>
                <w:kern w:val="2"/>
                <w:sz w:val="21"/>
                <w:szCs w:val="21"/>
                <w:lang w:val="en-US" w:eastAsia="zh-CN" w:bidi="ar-SA"/>
              </w:rPr>
            </w:pPr>
            <w:r>
              <w:rPr>
                <w:rFonts w:hint="eastAsia" w:ascii="仿宋" w:hAnsi="仿宋" w:eastAsia="仿宋" w:cs="仿宋"/>
                <w:b/>
                <w:bCs/>
                <w:color w:val="000000"/>
                <w:sz w:val="21"/>
                <w:szCs w:val="21"/>
                <w:highlight w:val="none"/>
                <w:lang w:eastAsia="zh-CN"/>
              </w:rPr>
              <w:t>合同履行期间，如遇国家调整贷款利率政策或计息管理办法并应适用于本合同项下借款时，各方按调整后的规定执行。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5" w:hRule="atLeast"/>
        </w:trPr>
        <w:tc>
          <w:tcPr>
            <w:tcW w:w="1668"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仿宋_GB2312" w:hAnsi="Times New Roman" w:eastAsia="仿宋_GB2312" w:cs="宋体"/>
                <w:sz w:val="24"/>
                <w:szCs w:val="24"/>
              </w:rPr>
              <w:t>借款</w:t>
            </w:r>
            <w:r>
              <w:rPr>
                <w:rFonts w:hint="eastAsia" w:ascii="仿宋_GB2312" w:hAnsi="Times New Roman" w:eastAsia="仿宋_GB2312" w:cs="宋体"/>
                <w:sz w:val="24"/>
                <w:szCs w:val="24"/>
                <w:lang w:val="en-US" w:eastAsia="zh-CN"/>
              </w:rPr>
              <w:t>还款</w:t>
            </w:r>
            <w:r>
              <w:rPr>
                <w:rFonts w:hint="eastAsia" w:ascii="仿宋_GB2312" w:hAnsi="Times New Roman" w:eastAsia="仿宋_GB2312" w:cs="宋体"/>
                <w:sz w:val="24"/>
                <w:szCs w:val="24"/>
              </w:rPr>
              <w:t>方式</w:t>
            </w:r>
          </w:p>
        </w:tc>
        <w:tc>
          <w:tcPr>
            <w:tcW w:w="3469" w:type="dxa"/>
            <w:gridSpan w:val="2"/>
            <w:vAlign w:val="center"/>
          </w:tcPr>
          <w:p>
            <w:pPr>
              <w:spacing w:line="300" w:lineRule="exact"/>
              <w:jc w:val="left"/>
              <w:rPr>
                <w:rFonts w:hint="eastAsia" w:ascii="仿宋_GB2312" w:hAnsi="Times New Roman" w:eastAsia="仿宋_GB2312" w:cs="宋体"/>
                <w:sz w:val="24"/>
                <w:szCs w:val="24"/>
                <w:lang w:val="en-US" w:eastAsia="zh-CN"/>
              </w:rPr>
            </w:pP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按周期还息到期一次性还本</w:t>
            </w:r>
            <w:r>
              <w:rPr>
                <w:rFonts w:hint="eastAsia" w:ascii="仿宋_GB2312" w:hAnsi="Times New Roman" w:eastAsia="仿宋_GB2312" w:cs="宋体"/>
                <w:sz w:val="24"/>
                <w:szCs w:val="24"/>
                <w:lang w:eastAsia="zh-CN"/>
              </w:rPr>
              <w:t>；</w:t>
            </w:r>
            <w:r>
              <w:rPr>
                <w:rFonts w:hint="eastAsia" w:ascii="仿宋_GB2312" w:hAnsi="Times New Roman" w:eastAsia="仿宋_GB2312" w:cs="宋体"/>
                <w:sz w:val="24"/>
                <w:szCs w:val="24"/>
              </w:rPr>
              <w:t>本</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到期一次性还本付息</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sym w:font="Wingdings 2" w:char="00A3"/>
            </w:r>
            <w:r>
              <w:rPr>
                <w:rFonts w:hint="eastAsia" w:ascii="仿宋_GB2312" w:hAnsi="Times New Roman" w:eastAsia="仿宋_GB2312" w:cs="宋体"/>
                <w:sz w:val="24"/>
                <w:szCs w:val="24"/>
              </w:rPr>
              <w:t>等额本金</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t>□</w:t>
            </w:r>
            <w:r>
              <w:rPr>
                <w:rFonts w:hint="eastAsia" w:ascii="仿宋_GB2312" w:hAnsi="Times New Roman" w:eastAsia="仿宋_GB2312" w:cs="宋体"/>
                <w:sz w:val="24"/>
                <w:szCs w:val="24"/>
              </w:rPr>
              <w:t>等额本息</w:t>
            </w:r>
            <w:r>
              <w:rPr>
                <w:rFonts w:hint="eastAsia" w:ascii="仿宋_GB2312" w:hAnsi="Times New Roman" w:eastAsia="仿宋_GB2312" w:cs="宋体"/>
                <w:sz w:val="24"/>
                <w:szCs w:val="24"/>
                <w:lang w:eastAsia="zh-CN"/>
              </w:rPr>
              <w:t>；</w:t>
            </w:r>
            <w:r>
              <w:rPr>
                <w:rFonts w:hint="eastAsia" w:ascii="仿宋" w:hAnsi="仿宋" w:eastAsia="仿宋" w:cs="仿宋"/>
                <w:color w:val="000000"/>
                <w:sz w:val="21"/>
                <w:szCs w:val="21"/>
                <w:highlight w:val="none"/>
                <w:lang w:val="en-US" w:eastAsia="zh-CN"/>
              </w:rPr>
              <w:sym w:font="Wingdings 2" w:char="00A3"/>
            </w:r>
            <w:r>
              <w:rPr>
                <w:rFonts w:hint="eastAsia" w:ascii="仿宋_GB2312" w:hAnsi="Times New Roman" w:eastAsia="仿宋_GB2312" w:cs="宋体"/>
                <w:sz w:val="24"/>
                <w:szCs w:val="24"/>
                <w:lang w:val="en-US" w:eastAsia="zh-CN"/>
              </w:rPr>
              <w:t>其他</w:t>
            </w:r>
          </w:p>
          <w:p>
            <w:pPr>
              <w:spacing w:line="300" w:lineRule="exact"/>
              <w:jc w:val="left"/>
              <w:rPr>
                <w:rFonts w:hint="default" w:ascii="仿宋" w:hAnsi="仿宋" w:eastAsia="仿宋" w:cs="仿宋"/>
                <w:kern w:val="2"/>
                <w:sz w:val="21"/>
                <w:szCs w:val="21"/>
                <w:lang w:val="en-US" w:eastAsia="zh-CN" w:bidi="ar-SA"/>
              </w:rPr>
            </w:pPr>
            <w:r>
              <w:rPr>
                <w:rFonts w:hint="eastAsia" w:ascii="仿宋_GB2312" w:hAnsi="Times New Roman" w:eastAsia="仿宋_GB2312" w:cs="宋体"/>
                <w:sz w:val="24"/>
                <w:szCs w:val="24"/>
                <w:lang w:val="en-US" w:eastAsia="zh-CN"/>
              </w:rPr>
              <w:t xml:space="preserve">             </w:t>
            </w:r>
          </w:p>
        </w:tc>
        <w:tc>
          <w:tcPr>
            <w:tcW w:w="1032" w:type="dxa"/>
            <w:vMerge w:val="continue"/>
            <w:vAlign w:val="center"/>
          </w:tcPr>
          <w:p>
            <w:pPr>
              <w:spacing w:line="300" w:lineRule="exact"/>
              <w:jc w:val="left"/>
              <w:rPr>
                <w:rFonts w:hint="eastAsia" w:ascii="仿宋" w:hAnsi="仿宋" w:eastAsia="仿宋" w:cs="仿宋"/>
                <w:sz w:val="21"/>
                <w:szCs w:val="21"/>
              </w:rPr>
            </w:pPr>
          </w:p>
        </w:tc>
        <w:tc>
          <w:tcPr>
            <w:tcW w:w="4651" w:type="dxa"/>
            <w:gridSpan w:val="4"/>
            <w:vMerge w:val="continue"/>
            <w:vAlign w:val="center"/>
          </w:tcPr>
          <w:p>
            <w:pPr>
              <w:spacing w:line="300" w:lineRule="exact"/>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0" w:hRule="atLeast"/>
        </w:trPr>
        <w:tc>
          <w:tcPr>
            <w:tcW w:w="1668" w:type="dxa"/>
            <w:vAlign w:val="center"/>
          </w:tcPr>
          <w:p>
            <w:pPr>
              <w:spacing w:line="300" w:lineRule="exact"/>
              <w:jc w:val="left"/>
              <w:rPr>
                <w:rFonts w:hint="default" w:eastAsiaTheme="minorEastAsia"/>
                <w:lang w:val="en-US" w:eastAsia="zh-CN"/>
              </w:rPr>
            </w:pPr>
            <w:r>
              <w:rPr>
                <w:rFonts w:hint="eastAsia" w:ascii="仿宋_GB2312" w:hAnsi="Times New Roman" w:eastAsia="仿宋_GB2312" w:cs="宋体"/>
                <w:sz w:val="24"/>
                <w:szCs w:val="24"/>
                <w:lang w:val="en-US" w:eastAsia="zh-CN"/>
              </w:rPr>
              <w:t xml:space="preserve">其他事项 </w:t>
            </w:r>
          </w:p>
        </w:tc>
        <w:tc>
          <w:tcPr>
            <w:tcW w:w="3469" w:type="dxa"/>
            <w:gridSpan w:val="2"/>
            <w:vAlign w:val="center"/>
          </w:tcPr>
          <w:p>
            <w:pPr>
              <w:spacing w:line="300" w:lineRule="exact"/>
              <w:jc w:val="left"/>
              <w:rPr>
                <w:rFonts w:hint="default" w:ascii="仿宋" w:hAnsi="仿宋" w:eastAsia="仿宋_GB2312" w:cs="仿宋"/>
                <w:sz w:val="21"/>
                <w:szCs w:val="21"/>
                <w:lang w:val="en-US" w:eastAsia="zh-CN"/>
              </w:rPr>
            </w:pPr>
          </w:p>
        </w:tc>
        <w:tc>
          <w:tcPr>
            <w:tcW w:w="1032" w:type="dxa"/>
            <w:vMerge w:val="continue"/>
            <w:vAlign w:val="center"/>
          </w:tcPr>
          <w:p>
            <w:pPr>
              <w:spacing w:line="300" w:lineRule="exact"/>
              <w:jc w:val="left"/>
              <w:rPr>
                <w:rFonts w:hint="eastAsia" w:ascii="仿宋" w:hAnsi="仿宋" w:eastAsia="仿宋" w:cs="仿宋"/>
                <w:sz w:val="21"/>
                <w:szCs w:val="21"/>
              </w:rPr>
            </w:pPr>
          </w:p>
        </w:tc>
        <w:tc>
          <w:tcPr>
            <w:tcW w:w="4651" w:type="dxa"/>
            <w:gridSpan w:val="4"/>
            <w:vMerge w:val="continue"/>
            <w:vAlign w:val="center"/>
          </w:tcPr>
          <w:p>
            <w:pPr>
              <w:spacing w:line="300" w:lineRule="exact"/>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restart"/>
            <w:vAlign w:val="top"/>
          </w:tcPr>
          <w:p>
            <w:pPr>
              <w:ind w:firstLine="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p>
            <w:pPr>
              <w:ind w:firstLine="0"/>
              <w:jc w:val="left"/>
              <w:rPr>
                <w:rFonts w:hint="eastAsia" w:ascii="仿宋" w:hAnsi="仿宋" w:eastAsia="仿宋" w:cs="仿宋"/>
                <w:sz w:val="18"/>
                <w:szCs w:val="18"/>
              </w:rPr>
            </w:pPr>
            <w:r>
              <w:rPr>
                <w:rFonts w:hint="eastAsia" w:ascii="仿宋" w:hAnsi="仿宋" w:eastAsia="仿宋" w:cs="仿宋"/>
                <w:sz w:val="18"/>
                <w:szCs w:val="18"/>
                <w:lang w:val="en-US" w:eastAsia="zh-CN"/>
              </w:rPr>
              <w:t xml:space="preserve"> 借贷</w:t>
            </w:r>
            <w:r>
              <w:rPr>
                <w:rFonts w:hint="eastAsia" w:ascii="仿宋" w:hAnsi="仿宋" w:eastAsia="仿宋" w:cs="仿宋"/>
                <w:sz w:val="18"/>
                <w:szCs w:val="18"/>
              </w:rPr>
              <w:t>双方约定应遵守以下条款：</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lang w:val="en-US" w:eastAsia="zh-CN"/>
              </w:rPr>
              <w:t>贷款人</w:t>
            </w:r>
            <w:r>
              <w:rPr>
                <w:rFonts w:hint="eastAsia" w:ascii="仿宋" w:hAnsi="仿宋" w:eastAsia="仿宋" w:cs="仿宋"/>
                <w:sz w:val="18"/>
                <w:szCs w:val="18"/>
              </w:rPr>
              <w:t>有权根据借款人在本合同项下借款额度使用情况、借款人在其他金融机构的授信或用信额度以及</w:t>
            </w:r>
            <w:r>
              <w:rPr>
                <w:rFonts w:hint="eastAsia" w:ascii="仿宋" w:hAnsi="仿宋" w:eastAsia="仿宋" w:cs="仿宋"/>
                <w:sz w:val="18"/>
                <w:szCs w:val="18"/>
                <w:lang w:val="en-US" w:eastAsia="zh-CN"/>
              </w:rPr>
              <w:t>甲方</w:t>
            </w:r>
            <w:r>
              <w:rPr>
                <w:rFonts w:hint="eastAsia" w:ascii="仿宋" w:hAnsi="仿宋" w:eastAsia="仿宋" w:cs="仿宋"/>
                <w:sz w:val="18"/>
                <w:szCs w:val="18"/>
              </w:rPr>
              <w:t>的财务状况、经营成果、现金流量、担保条件变化等因素，重新核定或调整</w:t>
            </w:r>
            <w:r>
              <w:rPr>
                <w:rFonts w:hint="eastAsia" w:ascii="仿宋" w:hAnsi="仿宋" w:eastAsia="仿宋" w:cs="仿宋"/>
                <w:sz w:val="18"/>
                <w:szCs w:val="18"/>
                <w:lang w:val="en-US" w:eastAsia="zh-CN"/>
              </w:rPr>
              <w:t>借款人</w:t>
            </w:r>
            <w:r>
              <w:rPr>
                <w:rFonts w:hint="eastAsia" w:ascii="仿宋" w:hAnsi="仿宋" w:eastAsia="仿宋" w:cs="仿宋"/>
                <w:sz w:val="18"/>
                <w:szCs w:val="18"/>
              </w:rPr>
              <w:t>在本合同项下的借款额度和额度有效期限</w:t>
            </w:r>
            <w:r>
              <w:rPr>
                <w:rFonts w:hint="eastAsia" w:ascii="仿宋" w:hAnsi="仿宋" w:eastAsia="仿宋" w:cs="仿宋"/>
                <w:sz w:val="18"/>
                <w:szCs w:val="18"/>
                <w:lang w:eastAsia="zh-CN"/>
              </w:rPr>
              <w:t>。</w:t>
            </w:r>
            <w:r>
              <w:rPr>
                <w:rFonts w:hint="eastAsia" w:ascii="仿宋" w:hAnsi="仿宋" w:eastAsia="仿宋" w:cs="仿宋"/>
                <w:sz w:val="18"/>
                <w:szCs w:val="18"/>
              </w:rPr>
              <w:t>如需调减</w:t>
            </w:r>
            <w:r>
              <w:rPr>
                <w:rFonts w:hint="eastAsia" w:ascii="仿宋" w:hAnsi="仿宋" w:eastAsia="仿宋" w:cs="仿宋"/>
                <w:sz w:val="18"/>
                <w:szCs w:val="18"/>
                <w:lang w:val="en-US" w:eastAsia="zh-CN"/>
              </w:rPr>
              <w:t>借款人</w:t>
            </w:r>
            <w:r>
              <w:rPr>
                <w:rFonts w:hint="eastAsia" w:ascii="仿宋" w:hAnsi="仿宋" w:eastAsia="仿宋" w:cs="仿宋"/>
                <w:sz w:val="18"/>
                <w:szCs w:val="18"/>
              </w:rPr>
              <w:t>尚未使用的本合同项下借款额度、取消本合同项下全部借款额度，或缩短额度有效期限的，应提前七日向</w:t>
            </w:r>
            <w:r>
              <w:rPr>
                <w:rFonts w:hint="eastAsia" w:ascii="仿宋" w:hAnsi="仿宋" w:eastAsia="仿宋" w:cs="仿宋"/>
                <w:sz w:val="18"/>
                <w:szCs w:val="18"/>
                <w:lang w:val="en-US" w:eastAsia="zh-CN"/>
              </w:rPr>
              <w:t>借款人</w:t>
            </w:r>
            <w:r>
              <w:rPr>
                <w:rFonts w:hint="eastAsia" w:ascii="仿宋" w:hAnsi="仿宋" w:eastAsia="仿宋" w:cs="仿宋"/>
                <w:sz w:val="18"/>
                <w:szCs w:val="18"/>
              </w:rPr>
              <w:t>发出书面通知。未满足下列条件之一的，贷款人有权不提供本合同项下借款</w:t>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1、</w:t>
            </w:r>
            <w:r>
              <w:rPr>
                <w:rFonts w:hint="eastAsia" w:ascii="仿宋" w:hAnsi="仿宋" w:eastAsia="仿宋" w:cs="仿宋"/>
                <w:sz w:val="18"/>
                <w:szCs w:val="18"/>
              </w:rPr>
              <w:t>借款人根据贷款人要求提供真实、完整、有效的文件、资料、单据，并办妥相关手续；</w:t>
            </w:r>
            <w:r>
              <w:rPr>
                <w:rFonts w:hint="eastAsia" w:ascii="仿宋" w:hAnsi="仿宋" w:eastAsia="仿宋" w:cs="仿宋"/>
                <w:sz w:val="18"/>
                <w:szCs w:val="18"/>
                <w:lang w:val="en-US" w:eastAsia="zh-CN"/>
              </w:rPr>
              <w:t>2、</w:t>
            </w:r>
            <w:r>
              <w:rPr>
                <w:rFonts w:hint="eastAsia" w:ascii="仿宋" w:hAnsi="仿宋" w:eastAsia="仿宋" w:cs="仿宋"/>
                <w:sz w:val="18"/>
                <w:szCs w:val="18"/>
              </w:rPr>
              <w:t>借款人按照贷款人关于支付管理的规定，如实声明贷款用途、提供相关证明资料；</w:t>
            </w:r>
            <w:r>
              <w:rPr>
                <w:rFonts w:hint="eastAsia" w:ascii="仿宋" w:hAnsi="仿宋" w:eastAsia="仿宋" w:cs="仿宋"/>
                <w:sz w:val="18"/>
                <w:szCs w:val="18"/>
                <w:lang w:val="en-US" w:eastAsia="zh-CN"/>
              </w:rPr>
              <w:t>3、</w:t>
            </w:r>
            <w:r>
              <w:rPr>
                <w:rFonts w:hint="eastAsia" w:ascii="仿宋" w:hAnsi="仿宋" w:eastAsia="仿宋" w:cs="仿宋"/>
                <w:sz w:val="18"/>
                <w:szCs w:val="18"/>
              </w:rPr>
              <w:t>借款人未出现影响借款安全的重大不利情形；</w:t>
            </w:r>
            <w:r>
              <w:rPr>
                <w:rFonts w:hint="eastAsia" w:ascii="仿宋" w:hAnsi="仿宋" w:eastAsia="仿宋" w:cs="仿宋"/>
                <w:sz w:val="18"/>
                <w:szCs w:val="18"/>
                <w:lang w:val="en-US" w:eastAsia="zh-CN"/>
              </w:rPr>
              <w:t>4、</w:t>
            </w:r>
            <w:r>
              <w:rPr>
                <w:rFonts w:hint="eastAsia" w:ascii="仿宋" w:hAnsi="仿宋" w:eastAsia="仿宋" w:cs="仿宋"/>
                <w:sz w:val="18"/>
                <w:szCs w:val="18"/>
              </w:rPr>
              <w:t>双方约定的其他条件。</w:t>
            </w:r>
            <w:r>
              <w:rPr>
                <w:rFonts w:hint="eastAsia" w:ascii="仿宋" w:hAnsi="仿宋" w:eastAsia="仿宋" w:cs="仿宋"/>
                <w:b/>
                <w:bCs/>
                <w:sz w:val="18"/>
                <w:szCs w:val="18"/>
              </w:rPr>
              <w:t>自本合同签订之日起六个月内，借款人未能落实</w:t>
            </w:r>
            <w:r>
              <w:rPr>
                <w:rFonts w:hint="eastAsia" w:ascii="仿宋" w:hAnsi="仿宋" w:eastAsia="仿宋" w:cs="仿宋"/>
                <w:b/>
                <w:bCs/>
                <w:sz w:val="18"/>
                <w:szCs w:val="18"/>
                <w:lang w:val="en-US" w:eastAsia="zh-CN"/>
              </w:rPr>
              <w:t>以上</w:t>
            </w:r>
            <w:r>
              <w:rPr>
                <w:rFonts w:hint="eastAsia" w:ascii="仿宋" w:hAnsi="仿宋" w:eastAsia="仿宋" w:cs="仿宋"/>
                <w:b/>
                <w:bCs/>
                <w:sz w:val="18"/>
                <w:szCs w:val="18"/>
              </w:rPr>
              <w:t>所约定条件的，贷款人有权采取调减或取消本合同项下借款额度、对本合同项下借款重新审批、解除本合同等一项或多项措施。</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b w:val="0"/>
                <w:color w:val="000000"/>
                <w:sz w:val="18"/>
                <w:szCs w:val="18"/>
                <w:highlight w:val="none"/>
              </w:rPr>
              <w:t>发生下列情形之一的，</w:t>
            </w:r>
            <w:r>
              <w:rPr>
                <w:rFonts w:hint="eastAsia" w:ascii="仿宋" w:hAnsi="仿宋" w:eastAsia="仿宋" w:cs="仿宋"/>
                <w:b w:val="0"/>
                <w:color w:val="000000"/>
                <w:sz w:val="18"/>
                <w:szCs w:val="18"/>
                <w:highlight w:val="none"/>
                <w:lang w:val="en-US" w:eastAsia="zh-CN"/>
              </w:rPr>
              <w:t>均构成借款人违约：1、</w:t>
            </w:r>
            <w:r>
              <w:rPr>
                <w:rFonts w:hint="eastAsia" w:ascii="仿宋" w:hAnsi="仿宋" w:eastAsia="仿宋" w:cs="仿宋"/>
                <w:b w:val="0"/>
                <w:color w:val="000000"/>
                <w:sz w:val="18"/>
                <w:szCs w:val="18"/>
                <w:highlight w:val="none"/>
              </w:rPr>
              <w:t>借款人未按约定提供用途证明，或提供虚假用途证明，或未按约定用途使用借款；</w:t>
            </w:r>
            <w:r>
              <w:rPr>
                <w:rFonts w:hint="eastAsia" w:ascii="仿宋" w:hAnsi="仿宋" w:eastAsia="仿宋" w:cs="仿宋"/>
                <w:b w:val="0"/>
                <w:color w:val="000000"/>
                <w:sz w:val="18"/>
                <w:szCs w:val="18"/>
                <w:highlight w:val="none"/>
                <w:lang w:val="en-US" w:eastAsia="zh-CN"/>
              </w:rPr>
              <w:t>2、</w:t>
            </w:r>
            <w:r>
              <w:rPr>
                <w:rFonts w:hint="eastAsia" w:ascii="仿宋" w:hAnsi="仿宋" w:eastAsia="仿宋" w:cs="仿宋"/>
                <w:b w:val="0"/>
                <w:color w:val="000000"/>
                <w:sz w:val="18"/>
                <w:szCs w:val="18"/>
                <w:highlight w:val="none"/>
              </w:rPr>
              <w:t>借款人未按约定按期足额偿还借款；</w:t>
            </w:r>
            <w:r>
              <w:rPr>
                <w:rFonts w:hint="eastAsia" w:ascii="仿宋" w:hAnsi="仿宋" w:eastAsia="仿宋" w:cs="仿宋"/>
                <w:b w:val="0"/>
                <w:color w:val="000000"/>
                <w:sz w:val="18"/>
                <w:szCs w:val="18"/>
                <w:highlight w:val="none"/>
                <w:lang w:val="en-US" w:eastAsia="zh-CN"/>
              </w:rPr>
              <w:t>3、</w:t>
            </w:r>
            <w:r>
              <w:rPr>
                <w:rFonts w:hint="eastAsia" w:ascii="仿宋" w:hAnsi="仿宋" w:eastAsia="仿宋" w:cs="仿宋"/>
                <w:b w:val="0"/>
                <w:color w:val="000000"/>
                <w:sz w:val="18"/>
                <w:szCs w:val="18"/>
                <w:highlight w:val="none"/>
              </w:rPr>
              <w:t>借款人死亡、被宣告失踪或者被宣告死亡；</w:t>
            </w:r>
            <w:r>
              <w:rPr>
                <w:rFonts w:hint="eastAsia" w:ascii="仿宋" w:hAnsi="仿宋" w:eastAsia="仿宋" w:cs="仿宋"/>
                <w:b w:val="0"/>
                <w:color w:val="000000"/>
                <w:sz w:val="18"/>
                <w:szCs w:val="18"/>
                <w:highlight w:val="none"/>
                <w:lang w:val="en-US" w:eastAsia="zh-CN"/>
              </w:rPr>
              <w:t>4、</w:t>
            </w:r>
            <w:r>
              <w:rPr>
                <w:rFonts w:hint="eastAsia" w:ascii="仿宋" w:hAnsi="仿宋" w:eastAsia="仿宋" w:cs="仿宋"/>
                <w:b w:val="0"/>
                <w:color w:val="000000"/>
                <w:sz w:val="18"/>
                <w:szCs w:val="18"/>
                <w:highlight w:val="none"/>
              </w:rPr>
              <w:t>借款人声明不实或违反本合同项下所作的任何保证或承诺；</w:t>
            </w:r>
            <w:r>
              <w:rPr>
                <w:rFonts w:hint="eastAsia" w:ascii="仿宋" w:hAnsi="仿宋" w:eastAsia="仿宋" w:cs="仿宋"/>
                <w:b w:val="0"/>
                <w:color w:val="000000"/>
                <w:sz w:val="18"/>
                <w:szCs w:val="18"/>
                <w:highlight w:val="none"/>
                <w:lang w:val="en-US" w:eastAsia="zh-CN"/>
              </w:rPr>
              <w:t>5、</w:t>
            </w:r>
            <w:r>
              <w:rPr>
                <w:rFonts w:hint="eastAsia" w:ascii="仿宋" w:hAnsi="仿宋" w:eastAsia="仿宋" w:cs="仿宋"/>
                <w:b w:val="0"/>
                <w:color w:val="000000"/>
                <w:sz w:val="18"/>
                <w:szCs w:val="18"/>
                <w:highlight w:val="none"/>
              </w:rPr>
              <w:t>抵押人未经贷款人书面同意对抵押物作出赠与、转让、再抵押或其他任何方式的处分；</w:t>
            </w:r>
            <w:r>
              <w:rPr>
                <w:rFonts w:hint="eastAsia" w:ascii="仿宋" w:hAnsi="仿宋" w:eastAsia="仿宋" w:cs="仿宋"/>
                <w:b w:val="0"/>
                <w:color w:val="000000"/>
                <w:sz w:val="18"/>
                <w:szCs w:val="18"/>
                <w:highlight w:val="none"/>
                <w:lang w:val="en-US" w:eastAsia="zh-CN"/>
              </w:rPr>
              <w:t>6、</w:t>
            </w:r>
            <w:r>
              <w:rPr>
                <w:rFonts w:hint="eastAsia" w:ascii="仿宋" w:hAnsi="仿宋" w:eastAsia="仿宋" w:cs="仿宋"/>
                <w:b w:val="0"/>
                <w:color w:val="000000"/>
                <w:sz w:val="18"/>
                <w:szCs w:val="18"/>
                <w:highlight w:val="none"/>
              </w:rPr>
              <w:t>借款人违反本合同其他约定；</w:t>
            </w:r>
            <w:r>
              <w:rPr>
                <w:rFonts w:hint="eastAsia" w:ascii="仿宋" w:hAnsi="仿宋" w:eastAsia="仿宋" w:cs="仿宋"/>
                <w:b w:val="0"/>
                <w:color w:val="000000"/>
                <w:sz w:val="18"/>
                <w:szCs w:val="18"/>
                <w:highlight w:val="none"/>
                <w:lang w:val="en-US" w:eastAsia="zh-CN"/>
              </w:rPr>
              <w:t>7、</w:t>
            </w:r>
            <w:r>
              <w:rPr>
                <w:rFonts w:hint="eastAsia" w:ascii="仿宋" w:hAnsi="仿宋" w:eastAsia="仿宋" w:cs="仿宋"/>
                <w:b w:val="0"/>
                <w:color w:val="000000"/>
                <w:sz w:val="18"/>
                <w:szCs w:val="18"/>
                <w:highlight w:val="none"/>
              </w:rPr>
              <w:t>法律法规规定的其他情形或发生其他影响贷款人债权或担保权实现的情形。</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lang w:val="en-US" w:eastAsia="zh-CN"/>
              </w:rPr>
              <w:t>发生违约情形时，</w:t>
            </w:r>
            <w:r>
              <w:rPr>
                <w:rFonts w:hint="eastAsia" w:ascii="仿宋" w:hAnsi="仿宋" w:eastAsia="仿宋" w:cs="仿宋"/>
                <w:b w:val="0"/>
                <w:color w:val="000000"/>
                <w:sz w:val="18"/>
                <w:szCs w:val="18"/>
                <w:highlight w:val="none"/>
              </w:rPr>
              <w:t>贷款人有权</w:t>
            </w:r>
            <w:r>
              <w:rPr>
                <w:rFonts w:hint="eastAsia" w:ascii="仿宋" w:hAnsi="仿宋" w:eastAsia="仿宋" w:cs="仿宋"/>
                <w:b w:val="0"/>
                <w:color w:val="000000"/>
                <w:sz w:val="18"/>
                <w:szCs w:val="18"/>
                <w:highlight w:val="none"/>
                <w:lang w:val="en-US" w:eastAsia="zh-CN"/>
              </w:rPr>
              <w:t>采取以下任一或多种措施以维护自身合法权益：</w:t>
            </w:r>
            <w:r>
              <w:rPr>
                <w:rFonts w:hint="eastAsia" w:ascii="仿宋" w:hAnsi="仿宋" w:eastAsia="仿宋" w:cs="仿宋"/>
                <w:b w:val="0"/>
                <w:bCs w:val="0"/>
                <w:color w:val="000000"/>
                <w:sz w:val="18"/>
                <w:szCs w:val="18"/>
                <w:highlight w:val="none"/>
              </w:rPr>
              <w:t>限期纠正违约行为、</w:t>
            </w:r>
            <w:r>
              <w:rPr>
                <w:rFonts w:hint="eastAsia" w:ascii="仿宋" w:hAnsi="仿宋" w:eastAsia="仿宋" w:cs="仿宋"/>
                <w:b w:val="0"/>
                <w:color w:val="000000"/>
                <w:sz w:val="18"/>
                <w:szCs w:val="18"/>
                <w:highlight w:val="none"/>
              </w:rPr>
              <w:t>停止发放借款、提高贷款执行利率</w:t>
            </w:r>
            <w:r>
              <w:rPr>
                <w:rFonts w:hint="eastAsia" w:ascii="仿宋" w:hAnsi="仿宋" w:eastAsia="仿宋" w:cs="仿宋"/>
                <w:b w:val="0"/>
                <w:color w:val="000000"/>
                <w:sz w:val="18"/>
                <w:szCs w:val="18"/>
                <w:highlight w:val="none"/>
                <w:lang w:eastAsia="zh-CN"/>
              </w:rPr>
              <w:t>、</w:t>
            </w:r>
            <w:r>
              <w:rPr>
                <w:rFonts w:hint="eastAsia" w:ascii="仿宋" w:hAnsi="仿宋" w:eastAsia="仿宋" w:cs="仿宋"/>
                <w:b w:val="0"/>
                <w:color w:val="000000"/>
                <w:sz w:val="18"/>
                <w:szCs w:val="18"/>
                <w:highlight w:val="none"/>
              </w:rPr>
              <w:t>提前收回已发放借款，有权提前行使担保权，有权宣布借款人与贷款人签订的其他借款合同项下借款立即到期或采取其他资产保全措施，并有权在遭受损失时要求借款人全额赔偿。</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本合同项下每笔借款的金额、期限、执行利率等以本合同和对应借款凭证（或</w:t>
            </w:r>
            <w:r>
              <w:rPr>
                <w:rFonts w:hint="eastAsia" w:ascii="仿宋" w:hAnsi="仿宋" w:eastAsia="仿宋" w:cs="仿宋"/>
                <w:sz w:val="18"/>
                <w:szCs w:val="18"/>
                <w:lang w:val="en-US" w:eastAsia="zh-CN"/>
              </w:rPr>
              <w:t>贷款人</w:t>
            </w:r>
            <w:r>
              <w:rPr>
                <w:rFonts w:hint="eastAsia" w:ascii="仿宋" w:hAnsi="仿宋" w:eastAsia="仿宋" w:cs="仿宋"/>
                <w:sz w:val="18"/>
                <w:szCs w:val="18"/>
              </w:rPr>
              <w:t>业务系统产生的相关电子记录）的记载为准（利率调整按本合同约定规则执行）。借款凭证（或</w:t>
            </w:r>
            <w:r>
              <w:rPr>
                <w:rFonts w:hint="eastAsia" w:ascii="仿宋" w:hAnsi="仿宋" w:eastAsia="仿宋" w:cs="仿宋"/>
                <w:sz w:val="18"/>
                <w:szCs w:val="18"/>
                <w:lang w:val="en-US" w:eastAsia="zh-CN"/>
              </w:rPr>
              <w:t>贷款人</w:t>
            </w:r>
            <w:r>
              <w:rPr>
                <w:rFonts w:hint="eastAsia" w:ascii="仿宋" w:hAnsi="仿宋" w:eastAsia="仿宋" w:cs="仿宋"/>
                <w:sz w:val="18"/>
                <w:szCs w:val="18"/>
              </w:rPr>
              <w:t>业务系统产生的相关电子记录）与本合同约定不一致的，以借款凭证（</w:t>
            </w:r>
            <w:r>
              <w:rPr>
                <w:rFonts w:hint="eastAsia" w:ascii="仿宋" w:hAnsi="仿宋" w:eastAsia="仿宋" w:cs="仿宋"/>
                <w:sz w:val="18"/>
                <w:szCs w:val="18"/>
                <w:lang w:val="en-US" w:eastAsia="zh-CN"/>
              </w:rPr>
              <w:t>贷款人</w:t>
            </w:r>
            <w:r>
              <w:rPr>
                <w:rFonts w:hint="eastAsia" w:ascii="仿宋" w:hAnsi="仿宋" w:eastAsia="仿宋" w:cs="仿宋"/>
                <w:sz w:val="18"/>
                <w:szCs w:val="18"/>
              </w:rPr>
              <w:t>业务系统产生的相关电子记录）为准。借款凭证（或</w:t>
            </w:r>
            <w:r>
              <w:rPr>
                <w:rFonts w:hint="eastAsia" w:ascii="仿宋" w:hAnsi="仿宋" w:eastAsia="仿宋" w:cs="仿宋"/>
                <w:sz w:val="18"/>
                <w:szCs w:val="18"/>
                <w:lang w:val="en-US" w:eastAsia="zh-CN"/>
              </w:rPr>
              <w:t>贷款人</w:t>
            </w:r>
            <w:r>
              <w:rPr>
                <w:rFonts w:hint="eastAsia" w:ascii="仿宋" w:hAnsi="仿宋" w:eastAsia="仿宋" w:cs="仿宋"/>
                <w:sz w:val="18"/>
                <w:szCs w:val="18"/>
              </w:rPr>
              <w:t>业务系统产生的相关电子记录）为本合同组成部分。</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因</w:t>
            </w:r>
            <w:r>
              <w:rPr>
                <w:rFonts w:hint="eastAsia" w:ascii="仿宋" w:hAnsi="仿宋" w:eastAsia="仿宋" w:cs="仿宋"/>
                <w:sz w:val="18"/>
                <w:szCs w:val="18"/>
                <w:lang w:val="en-US" w:eastAsia="zh-CN"/>
              </w:rPr>
              <w:t>借款人</w:t>
            </w:r>
            <w:r>
              <w:rPr>
                <w:rFonts w:hint="eastAsia" w:ascii="仿宋" w:hAnsi="仿宋" w:eastAsia="仿宋" w:cs="仿宋"/>
                <w:sz w:val="18"/>
                <w:szCs w:val="18"/>
              </w:rPr>
              <w:t>提供的</w:t>
            </w:r>
            <w:r>
              <w:rPr>
                <w:rFonts w:hint="eastAsia" w:ascii="仿宋" w:hAnsi="仿宋" w:eastAsia="仿宋" w:cs="仿宋"/>
                <w:sz w:val="18"/>
                <w:szCs w:val="18"/>
                <w:lang w:val="en-US" w:eastAsia="zh-CN"/>
              </w:rPr>
              <w:t>受托</w:t>
            </w:r>
            <w:r>
              <w:rPr>
                <w:rFonts w:hint="eastAsia" w:ascii="仿宋" w:hAnsi="仿宋" w:eastAsia="仿宋" w:cs="仿宋"/>
                <w:sz w:val="18"/>
                <w:szCs w:val="18"/>
              </w:rPr>
              <w:t>支付信息不准确、不完整、不及时导致借款资金支付差错、失败或延误，由此造成</w:t>
            </w:r>
            <w:r>
              <w:rPr>
                <w:rFonts w:hint="eastAsia" w:ascii="仿宋" w:hAnsi="仿宋" w:eastAsia="仿宋" w:cs="仿宋"/>
                <w:sz w:val="18"/>
                <w:szCs w:val="18"/>
                <w:lang w:val="en-US" w:eastAsia="zh-CN"/>
              </w:rPr>
              <w:t>甲方</w:t>
            </w:r>
            <w:r>
              <w:rPr>
                <w:rFonts w:hint="eastAsia" w:ascii="仿宋" w:hAnsi="仿宋" w:eastAsia="仿宋" w:cs="仿宋"/>
                <w:sz w:val="18"/>
                <w:szCs w:val="18"/>
              </w:rPr>
              <w:t>对交易对手违约或者形成其他损失的，</w:t>
            </w:r>
            <w:r>
              <w:rPr>
                <w:rFonts w:hint="eastAsia" w:ascii="仿宋" w:hAnsi="仿宋" w:eastAsia="仿宋" w:cs="仿宋"/>
                <w:sz w:val="18"/>
                <w:szCs w:val="18"/>
                <w:lang w:val="en-US" w:eastAsia="zh-CN"/>
              </w:rPr>
              <w:t>借款人</w:t>
            </w:r>
            <w:r>
              <w:rPr>
                <w:rFonts w:hint="eastAsia" w:ascii="仿宋" w:hAnsi="仿宋" w:eastAsia="仿宋" w:cs="仿宋"/>
                <w:sz w:val="18"/>
                <w:szCs w:val="18"/>
              </w:rPr>
              <w:t xml:space="preserve">自行承担责任。 </w:t>
            </w:r>
            <w:r>
              <w:rPr>
                <w:rFonts w:hint="eastAsia" w:ascii="仿宋" w:hAnsi="仿宋" w:eastAsia="仿宋" w:cs="仿宋"/>
                <w:b/>
                <w:bCs/>
                <w:sz w:val="18"/>
                <w:szCs w:val="18"/>
                <w:lang w:val="en-US" w:eastAsia="zh-CN"/>
              </w:rPr>
              <w:t>借款人</w:t>
            </w:r>
            <w:r>
              <w:rPr>
                <w:rFonts w:hint="eastAsia" w:ascii="仿宋" w:hAnsi="仿宋" w:eastAsia="仿宋" w:cs="仿宋"/>
                <w:b/>
                <w:bCs/>
                <w:sz w:val="18"/>
                <w:szCs w:val="18"/>
              </w:rPr>
              <w:t>承诺：</w:t>
            </w:r>
            <w:r>
              <w:rPr>
                <w:rFonts w:hint="eastAsia" w:ascii="仿宋" w:hAnsi="仿宋" w:eastAsia="仿宋" w:cs="仿宋"/>
                <w:b/>
                <w:bCs/>
                <w:sz w:val="18"/>
                <w:szCs w:val="18"/>
                <w:lang w:val="en-US" w:eastAsia="zh-CN"/>
              </w:rPr>
              <w:t>贷款人</w:t>
            </w:r>
            <w:r>
              <w:rPr>
                <w:rFonts w:hint="eastAsia" w:ascii="仿宋" w:hAnsi="仿宋" w:eastAsia="仿宋" w:cs="仿宋"/>
                <w:b/>
                <w:bCs/>
                <w:sz w:val="18"/>
                <w:szCs w:val="18"/>
              </w:rPr>
              <w:t>将借款资金按约定进行划款，即视同贷款人已依据约定向</w:t>
            </w:r>
            <w:r>
              <w:rPr>
                <w:rFonts w:hint="eastAsia" w:ascii="仿宋" w:hAnsi="仿宋" w:eastAsia="仿宋" w:cs="仿宋"/>
                <w:b/>
                <w:bCs/>
                <w:sz w:val="18"/>
                <w:szCs w:val="18"/>
                <w:lang w:val="en-US" w:eastAsia="zh-CN"/>
              </w:rPr>
              <w:t>甲方</w:t>
            </w:r>
            <w:r>
              <w:rPr>
                <w:rFonts w:hint="eastAsia" w:ascii="仿宋" w:hAnsi="仿宋" w:eastAsia="仿宋" w:cs="仿宋"/>
                <w:b/>
                <w:bCs/>
                <w:sz w:val="18"/>
                <w:szCs w:val="18"/>
              </w:rPr>
              <w:t>发放借款，借款人了解并自愿承担相关风险。</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借款人通过贷款人在线金融服务平台和各种设备，包括手机银行、网上银行、自助终端等“自助银行”渠道采取自主支付方式自行操作贷款交易与本合同具有同等法律效力。</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借款人需要提前还款的，须至少提前三十天向贷款人提出书面申请并征得贷款人书面同意。贷款人同意提前还款的，借款人在还款时对提前还款部分按照实际借款期限和依据本合同约定确定的执行利率支付利息</w:t>
            </w:r>
            <w:r>
              <w:rPr>
                <w:rFonts w:hint="eastAsia" w:ascii="仿宋" w:hAnsi="仿宋" w:eastAsia="仿宋" w:cs="仿宋"/>
                <w:sz w:val="18"/>
                <w:szCs w:val="18"/>
                <w:lang w:eastAsia="zh-CN"/>
              </w:rPr>
              <w:t>。</w:t>
            </w:r>
            <w:r>
              <w:rPr>
                <w:rFonts w:hint="eastAsia" w:ascii="仿宋" w:hAnsi="仿宋" w:eastAsia="仿宋" w:cs="仿宋"/>
                <w:color w:val="000000"/>
                <w:sz w:val="18"/>
                <w:szCs w:val="18"/>
                <w:highlight w:val="none"/>
              </w:rPr>
              <w:t>借款人已知悉贷款人与</w:t>
            </w:r>
            <w:r>
              <w:rPr>
                <w:rFonts w:hint="eastAsia" w:ascii="仿宋" w:hAnsi="仿宋" w:eastAsia="仿宋" w:cs="仿宋"/>
                <w:color w:val="000000"/>
                <w:sz w:val="18"/>
                <w:szCs w:val="18"/>
                <w:highlight w:val="none"/>
                <w:lang w:val="en-US" w:eastAsia="zh-CN"/>
              </w:rPr>
              <w:t xml:space="preserve"> </w:t>
            </w:r>
            <w:ins w:id="6" w:author="华佳丽" w:date="2025-08-28T10:56:59Z">
              <w:r>
                <w:rPr>
                  <w:rFonts w:hint="eastAsia" w:ascii="仿宋" w:hAnsi="仿宋" w:eastAsia="仿宋" w:cs="仿宋"/>
                  <w:color w:val="000000"/>
                  <w:sz w:val="18"/>
                  <w:szCs w:val="18"/>
                  <w:highlight w:val="none"/>
                  <w:lang w:val="en-US" w:eastAsia="zh-CN"/>
                </w:rPr>
                <w:t>资溪</w:t>
              </w:r>
            </w:ins>
            <w:ins w:id="7" w:author="华佳丽" w:date="2025-08-28T10:57:00Z">
              <w:r>
                <w:rPr>
                  <w:rFonts w:hint="eastAsia" w:ascii="仿宋" w:hAnsi="仿宋" w:eastAsia="仿宋" w:cs="仿宋"/>
                  <w:color w:val="000000"/>
                  <w:sz w:val="18"/>
                  <w:szCs w:val="18"/>
                  <w:highlight w:val="none"/>
                  <w:lang w:val="en-US" w:eastAsia="zh-CN"/>
                </w:rPr>
                <w:t>九银</w:t>
              </w:r>
            </w:ins>
            <w:ins w:id="8" w:author="华佳丽" w:date="2025-08-28T10:57:14Z">
              <w:r>
                <w:rPr>
                  <w:rFonts w:hint="eastAsia" w:ascii="仿宋" w:hAnsi="仿宋" w:eastAsia="仿宋" w:cs="仿宋"/>
                  <w:color w:val="000000"/>
                  <w:sz w:val="18"/>
                  <w:szCs w:val="18"/>
                  <w:highlight w:val="none"/>
                  <w:lang w:val="en-US" w:eastAsia="zh-CN"/>
                </w:rPr>
                <w:t>村镇</w:t>
              </w:r>
            </w:ins>
            <w:ins w:id="9" w:author="华佳丽" w:date="2025-08-28T10:57:15Z">
              <w:r>
                <w:rPr>
                  <w:rFonts w:hint="eastAsia" w:ascii="仿宋" w:hAnsi="仿宋" w:eastAsia="仿宋" w:cs="仿宋"/>
                  <w:color w:val="000000"/>
                  <w:sz w:val="18"/>
                  <w:szCs w:val="18"/>
                  <w:highlight w:val="none"/>
                  <w:lang w:val="en-US" w:eastAsia="zh-CN"/>
                </w:rPr>
                <w:t>银行</w:t>
              </w:r>
            </w:ins>
            <w:r>
              <w:rPr>
                <w:rFonts w:hint="eastAsia" w:ascii="仿宋" w:hAnsi="仿宋" w:eastAsia="仿宋" w:cs="仿宋"/>
                <w:color w:val="000000"/>
                <w:sz w:val="18"/>
                <w:szCs w:val="18"/>
                <w:highlight w:val="none"/>
              </w:rPr>
              <w:t>其他分支机构属于同一法人。</w:t>
            </w:r>
            <w:r>
              <w:rPr>
                <w:rFonts w:hint="eastAsia" w:ascii="仿宋" w:hAnsi="仿宋" w:eastAsia="仿宋" w:cs="仿宋"/>
                <w:b w:val="0"/>
                <w:color w:val="000000"/>
                <w:sz w:val="18"/>
                <w:szCs w:val="18"/>
                <w:highlight w:val="none"/>
              </w:rPr>
              <w:t>本协议生效后，借款人与贷款人或</w:t>
            </w:r>
            <w:r>
              <w:rPr>
                <w:rFonts w:hint="eastAsia" w:ascii="仿宋" w:hAnsi="仿宋" w:eastAsia="仿宋" w:cs="仿宋"/>
                <w:b w:val="0"/>
                <w:bCs w:val="0"/>
                <w:color w:val="000000"/>
                <w:sz w:val="18"/>
                <w:szCs w:val="18"/>
                <w:highlight w:val="none"/>
                <w:lang w:val="en-US" w:eastAsia="zh-CN"/>
              </w:rPr>
              <w:t xml:space="preserve"> </w:t>
            </w:r>
            <w:ins w:id="10" w:author="华佳丽" w:date="2025-08-28T10:58:19Z">
              <w:r>
                <w:rPr>
                  <w:rFonts w:hint="eastAsia" w:ascii="仿宋" w:hAnsi="仿宋" w:eastAsia="仿宋" w:cs="仿宋"/>
                  <w:color w:val="000000"/>
                  <w:sz w:val="18"/>
                  <w:szCs w:val="18"/>
                  <w:highlight w:val="none"/>
                  <w:lang w:val="en-US" w:eastAsia="zh-CN"/>
                </w:rPr>
                <w:t>资溪九银村镇银行</w:t>
              </w:r>
            </w:ins>
            <w:r>
              <w:rPr>
                <w:rFonts w:hint="eastAsia" w:ascii="仿宋" w:hAnsi="仿宋" w:eastAsia="仿宋" w:cs="仿宋"/>
                <w:b w:val="0"/>
                <w:color w:val="000000"/>
                <w:sz w:val="18"/>
                <w:szCs w:val="18"/>
                <w:highlight w:val="none"/>
              </w:rPr>
              <w:t>其他分支机构办理提前还款业务时，借款人同意按照贷款人或</w:t>
            </w:r>
            <w:ins w:id="11" w:author="华佳丽" w:date="2025-08-28T10:58:28Z">
              <w:r>
                <w:rPr>
                  <w:rFonts w:hint="eastAsia" w:ascii="仿宋" w:hAnsi="仿宋" w:eastAsia="仿宋" w:cs="仿宋"/>
                  <w:color w:val="000000"/>
                  <w:sz w:val="18"/>
                  <w:szCs w:val="18"/>
                  <w:highlight w:val="none"/>
                  <w:lang w:val="en-US" w:eastAsia="zh-CN"/>
                </w:rPr>
                <w:t>资溪九银村镇银行</w:t>
              </w:r>
            </w:ins>
            <w:r>
              <w:rPr>
                <w:rFonts w:hint="eastAsia" w:ascii="仿宋" w:hAnsi="仿宋" w:eastAsia="仿宋" w:cs="仿宋"/>
                <w:b w:val="0"/>
                <w:color w:val="000000"/>
                <w:sz w:val="18"/>
                <w:szCs w:val="18"/>
                <w:highlight w:val="none"/>
              </w:rPr>
              <w:t>其他分支机构要求将提前还款款项优先偿还借款人在</w:t>
            </w:r>
            <w:ins w:id="12" w:author="华佳丽" w:date="2025-08-28T10:58:36Z">
              <w:r>
                <w:rPr>
                  <w:rFonts w:hint="eastAsia" w:ascii="仿宋" w:hAnsi="仿宋" w:eastAsia="仿宋" w:cs="仿宋"/>
                  <w:color w:val="000000"/>
                  <w:sz w:val="18"/>
                  <w:szCs w:val="18"/>
                  <w:highlight w:val="none"/>
                  <w:lang w:val="en-US" w:eastAsia="zh-CN"/>
                </w:rPr>
                <w:t>资溪九银村镇银行</w:t>
              </w:r>
            </w:ins>
            <w:r>
              <w:rPr>
                <w:rFonts w:hint="eastAsia" w:ascii="仿宋" w:hAnsi="仿宋" w:eastAsia="仿宋" w:cs="仿宋"/>
                <w:b w:val="0"/>
                <w:color w:val="000000"/>
                <w:sz w:val="18"/>
                <w:szCs w:val="18"/>
                <w:highlight w:val="none"/>
              </w:rPr>
              <w:t>的无担保信用借款，待无担保信用借款清偿完毕后再行提前归还保证或抵质押担保借款。</w:t>
            </w:r>
            <w:r>
              <w:rPr>
                <w:rFonts w:hint="eastAsia" w:ascii="仿宋" w:hAnsi="仿宋" w:eastAsia="仿宋" w:cs="仿宋"/>
                <w:color w:val="000000"/>
                <w:sz w:val="18"/>
                <w:szCs w:val="18"/>
                <w:highlight w:val="none"/>
              </w:rPr>
              <w:t>借款人应先支付违约金、罚息、复利及当期借款本息以及其他需要优先支付的款项，再提前偿还借款本金。借款人提前偿还部分借款的，提前还款本金最低数额为壹万元，并重新计算剩余借款的每期还款额和还款期限。借款人与贷款人就提前还款另有约定的，按约定执行。</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借款人未按约定及时归还或支付借款本金、利息及其他应付款项和费用的，</w:t>
            </w:r>
            <w:r>
              <w:rPr>
                <w:rFonts w:hint="eastAsia" w:ascii="仿宋" w:hAnsi="仿宋" w:eastAsia="仿宋" w:cs="仿宋"/>
                <w:sz w:val="18"/>
                <w:szCs w:val="18"/>
                <w:lang w:val="en-US" w:eastAsia="zh-CN"/>
              </w:rPr>
              <w:t>借款人同意并</w:t>
            </w:r>
            <w:r>
              <w:rPr>
                <w:rFonts w:hint="eastAsia" w:ascii="仿宋" w:hAnsi="仿宋" w:eastAsia="仿宋" w:cs="仿宋"/>
                <w:sz w:val="18"/>
                <w:szCs w:val="18"/>
              </w:rPr>
              <w:t>授权贷款人直接从</w:t>
            </w:r>
            <w:r>
              <w:rPr>
                <w:rFonts w:hint="eastAsia" w:ascii="仿宋" w:hAnsi="仿宋" w:eastAsia="仿宋" w:cs="仿宋"/>
                <w:sz w:val="18"/>
                <w:szCs w:val="18"/>
                <w:lang w:eastAsia="zh-CN"/>
              </w:rPr>
              <w:t>借款人</w:t>
            </w:r>
            <w:r>
              <w:rPr>
                <w:rFonts w:hint="eastAsia" w:ascii="仿宋" w:hAnsi="仿宋" w:eastAsia="仿宋" w:cs="仿宋"/>
                <w:sz w:val="18"/>
                <w:szCs w:val="18"/>
              </w:rPr>
              <w:t>在</w:t>
            </w:r>
            <w:ins w:id="13" w:author="华佳丽" w:date="2025-08-28T10:58:50Z">
              <w:r>
                <w:rPr>
                  <w:rFonts w:hint="eastAsia" w:ascii="仿宋" w:hAnsi="仿宋" w:eastAsia="仿宋" w:cs="仿宋"/>
                  <w:color w:val="000000"/>
                  <w:sz w:val="18"/>
                  <w:szCs w:val="18"/>
                  <w:highlight w:val="none"/>
                  <w:lang w:val="en-US" w:eastAsia="zh-CN"/>
                </w:rPr>
                <w:t>资溪九银村镇银行</w:t>
              </w:r>
            </w:ins>
            <w:r>
              <w:rPr>
                <w:rFonts w:hint="eastAsia" w:ascii="仿宋" w:hAnsi="仿宋" w:eastAsia="仿宋" w:cs="仿宋"/>
                <w:sz w:val="18"/>
                <w:szCs w:val="18"/>
              </w:rPr>
              <w:t>各机构开立的账户中划收，依据法律法规或双方约定不得划收的账户除外。</w:t>
            </w:r>
          </w:p>
          <w:p>
            <w:pPr>
              <w:numPr>
                <w:ilvl w:val="0"/>
                <w:numId w:val="1"/>
              </w:numPr>
              <w:ind w:firstLine="360"/>
              <w:jc w:val="left"/>
              <w:rPr>
                <w:rFonts w:hint="eastAsia" w:ascii="仿宋" w:hAnsi="仿宋" w:eastAsia="仿宋" w:cs="仿宋"/>
                <w:sz w:val="18"/>
                <w:szCs w:val="18"/>
              </w:rPr>
            </w:pPr>
            <w:r>
              <w:rPr>
                <w:rFonts w:hint="eastAsia" w:ascii="仿宋" w:hAnsi="仿宋" w:eastAsia="仿宋" w:cs="仿宋"/>
                <w:sz w:val="18"/>
                <w:szCs w:val="18"/>
              </w:rPr>
              <w:t>借款人未按双方约定期限归还借款本</w:t>
            </w:r>
            <w:r>
              <w:rPr>
                <w:rFonts w:hint="eastAsia" w:ascii="仿宋" w:hAnsi="仿宋" w:eastAsia="仿宋" w:cs="仿宋"/>
                <w:sz w:val="18"/>
                <w:szCs w:val="18"/>
                <w:lang w:val="en-US" w:eastAsia="zh-CN"/>
              </w:rPr>
              <w:t>息</w:t>
            </w:r>
            <w:r>
              <w:rPr>
                <w:rFonts w:hint="eastAsia" w:ascii="仿宋" w:hAnsi="仿宋" w:eastAsia="仿宋" w:cs="仿宋"/>
                <w:sz w:val="18"/>
                <w:szCs w:val="18"/>
              </w:rPr>
              <w:t>的，贷款人对逾期借款</w:t>
            </w:r>
            <w:r>
              <w:rPr>
                <w:rFonts w:hint="eastAsia" w:ascii="仿宋" w:hAnsi="仿宋" w:eastAsia="仿宋" w:cs="仿宋"/>
                <w:sz w:val="18"/>
                <w:szCs w:val="18"/>
                <w:lang w:val="en-US" w:eastAsia="zh-CN"/>
              </w:rPr>
              <w:t>本息</w:t>
            </w:r>
            <w:r>
              <w:rPr>
                <w:rFonts w:hint="eastAsia" w:ascii="仿宋" w:hAnsi="仿宋" w:eastAsia="仿宋" w:cs="仿宋"/>
                <w:sz w:val="18"/>
                <w:szCs w:val="18"/>
              </w:rPr>
              <w:t xml:space="preserve">从逾期之日起在本合同约定的借款执行利率基础上上浮百分之伍拾计收罚息，直至本息清偿为止。借款人未按约定提供用途证明，或提供虚假用途证明，或未按本合同约定用途使用借款的，贷款人对违约使用部分从违约使用之日起在本合同约定的借款执行利率基础上上浮百分之壹佰计收罚息，直至本息清偿为止。                                                         </w:t>
            </w:r>
          </w:p>
          <w:p>
            <w:pPr>
              <w:numPr>
                <w:ilvl w:val="0"/>
                <w:numId w:val="0"/>
              </w:numPr>
              <w:ind w:firstLine="360" w:firstLineChars="200"/>
              <w:jc w:val="left"/>
              <w:rPr>
                <w:rFonts w:hint="eastAsia" w:ascii="仿宋_GB2312" w:hAnsi="Times New Roman" w:eastAsia="仿宋_GB2312" w:cs="宋体"/>
                <w:sz w:val="18"/>
                <w:szCs w:val="18"/>
                <w:lang w:val="en-US" w:eastAsia="zh-CN"/>
              </w:rPr>
            </w:pPr>
            <w:r>
              <w:rPr>
                <w:rFonts w:hint="eastAsia" w:ascii="仿宋_GB2312" w:hAnsi="Times New Roman" w:eastAsia="仿宋_GB2312" w:cs="宋体"/>
                <w:sz w:val="18"/>
                <w:szCs w:val="18"/>
                <w:lang w:val="en-US" w:eastAsia="zh-CN"/>
              </w:rPr>
              <w:t>十、</w:t>
            </w:r>
            <w:r>
              <w:rPr>
                <w:rFonts w:hint="eastAsia" w:ascii="仿宋_GB2312" w:hAnsi="Times New Roman" w:eastAsia="仿宋_GB2312" w:cs="宋体"/>
                <w:b w:val="0"/>
                <w:bCs w:val="0"/>
                <w:sz w:val="18"/>
                <w:szCs w:val="18"/>
                <w:lang w:val="en-US" w:eastAsia="zh-CN"/>
              </w:rPr>
              <w:t>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为提供贷款服务、履行合同和开展风险管理的目的，贷款人有权根据国家规定及业务需要，通过借款人办理贷款业务的渠道（如</w:t>
            </w:r>
            <w:ins w:id="14" w:author="华佳丽" w:date="2025-08-28T10:59:06Z">
              <w:r>
                <w:rPr>
                  <w:rFonts w:hint="eastAsia" w:ascii="仿宋" w:hAnsi="仿宋" w:eastAsia="仿宋" w:cs="仿宋"/>
                  <w:color w:val="000000"/>
                  <w:sz w:val="18"/>
                  <w:szCs w:val="18"/>
                  <w:highlight w:val="none"/>
                  <w:lang w:val="en-US" w:eastAsia="zh-CN"/>
                </w:rPr>
                <w:t>资溪九银村镇银行</w:t>
              </w:r>
            </w:ins>
            <w:bookmarkStart w:id="0" w:name="_GoBack"/>
            <w:bookmarkEnd w:id="0"/>
            <w:r>
              <w:rPr>
                <w:rFonts w:hint="eastAsia" w:ascii="仿宋_GB2312" w:hAnsi="Times New Roman" w:eastAsia="仿宋_GB2312" w:cs="宋体"/>
                <w:b w:val="0"/>
                <w:bCs w:val="0"/>
                <w:sz w:val="18"/>
                <w:szCs w:val="18"/>
                <w:lang w:val="en-US" w:eastAsia="zh-CN"/>
              </w:rPr>
              <w:t>网上银行、手机银行、柜面、超级柜台等）采集以下信息：借款人（及配偶）、共同借款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等。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借款人有权申请撤回本人信息的授权，但不影响撤回前贷款人基于借款人同意已进行的个人信息处理活动的效力。借款人撤回全部或部分个人信息授权的，贷款人需继续提供相关服务，但相关服务必须以借款人提供个人信息授权为前提的除外。</w:t>
            </w:r>
            <w:r>
              <w:rPr>
                <w:rFonts w:hint="eastAsia" w:ascii="仿宋_GB2312" w:hAnsi="Times New Roman" w:eastAsia="仿宋_GB2312" w:cs="宋体"/>
                <w:b/>
                <w:bCs/>
                <w:sz w:val="18"/>
                <w:szCs w:val="18"/>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numPr>
                <w:ilvl w:val="0"/>
                <w:numId w:val="0"/>
              </w:numPr>
              <w:ind w:firstLine="360" w:firstLineChars="200"/>
              <w:jc w:val="left"/>
              <w:rPr>
                <w:rFonts w:hint="eastAsia" w:ascii="仿宋_GB2312" w:hAnsi="Times New Roman" w:eastAsia="仿宋_GB2312" w:cs="宋体"/>
                <w:sz w:val="18"/>
                <w:szCs w:val="18"/>
                <w:lang w:val="en-US" w:eastAsia="zh-CN"/>
              </w:rPr>
            </w:pPr>
            <w:r>
              <w:rPr>
                <w:rFonts w:hint="eastAsia" w:ascii="仿宋_GB2312" w:hAnsi="Times New Roman" w:eastAsia="仿宋_GB2312" w:cs="宋体"/>
                <w:sz w:val="18"/>
                <w:szCs w:val="18"/>
                <w:lang w:val="en-US" w:eastAsia="zh-CN"/>
              </w:rPr>
              <w:t>十一、通知和文书送达</w:t>
            </w:r>
          </w:p>
          <w:p>
            <w:pPr>
              <w:numPr>
                <w:ilvl w:val="0"/>
                <w:numId w:val="0"/>
              </w:numPr>
              <w:ind w:firstLine="360" w:firstLineChars="200"/>
              <w:jc w:val="left"/>
              <w:rPr>
                <w:rFonts w:hint="eastAsia" w:ascii="仿宋_GB2312" w:hAnsi="Times New Roman" w:eastAsia="仿宋_GB2312" w:cs="宋体"/>
                <w:b/>
                <w:bCs/>
                <w:sz w:val="18"/>
                <w:szCs w:val="18"/>
                <w:lang w:val="en-US" w:eastAsia="zh-CN"/>
              </w:rPr>
            </w:pPr>
            <w:r>
              <w:rPr>
                <w:rFonts w:hint="eastAsia" w:ascii="仿宋_GB2312" w:hAnsi="Times New Roman" w:eastAsia="仿宋_GB2312" w:cs="宋体"/>
                <w:b/>
                <w:bCs/>
                <w:sz w:val="18"/>
                <w:szCs w:val="18"/>
                <w:lang w:val="en-US" w:eastAsia="zh-CN"/>
              </w:rPr>
              <w:t>1.</w:t>
            </w:r>
            <w:ins w:id="15" w:author="潘龙佳" w:date="2025-03-05T15:09:16Z">
              <w:r>
                <w:rPr>
                  <w:rFonts w:hint="eastAsia" w:ascii="仿宋_GB2312" w:hAnsi="Times New Roman" w:eastAsia="仿宋_GB2312" w:cs="宋体"/>
                  <w:b/>
                  <w:bCs/>
                  <w:sz w:val="18"/>
                  <w:szCs w:val="18"/>
                  <w:lang w:val="en-US" w:eastAsia="zh-CN"/>
                </w:rPr>
                <w:t>各方</w:t>
              </w:r>
            </w:ins>
            <w:r>
              <w:rPr>
                <w:rFonts w:hint="eastAsia" w:ascii="仿宋_GB2312" w:hAnsi="Times New Roman" w:eastAsia="仿宋_GB2312" w:cs="宋体"/>
                <w:b/>
                <w:bCs/>
                <w:sz w:val="18"/>
                <w:szCs w:val="18"/>
                <w:lang w:val="en-US" w:eastAsia="zh-CN"/>
              </w:rPr>
              <w:t>送达地址为合同首页填写的地址，本合同任何一方、司法机关或仲裁机构可根据实际情况决定是否采用邮寄、电话通知领取、电子（短信、传真或电子邮件等）送达、直接送达或同时采用几种方式送达；</w:t>
            </w:r>
          </w:p>
          <w:p>
            <w:pPr>
              <w:numPr>
                <w:ilvl w:val="0"/>
                <w:numId w:val="0"/>
              </w:numPr>
              <w:ind w:firstLine="360" w:firstLineChars="200"/>
              <w:jc w:val="left"/>
              <w:rPr>
                <w:rFonts w:hint="eastAsia" w:ascii="仿宋_GB2312" w:hAnsi="Times New Roman" w:eastAsia="仿宋_GB2312" w:cs="宋体"/>
                <w:sz w:val="18"/>
                <w:szCs w:val="18"/>
                <w:lang w:val="en-US" w:eastAsia="zh-CN"/>
              </w:rPr>
            </w:pPr>
            <w:r>
              <w:rPr>
                <w:rFonts w:hint="eastAsia" w:ascii="仿宋_GB2312" w:hAnsi="Times New Roman" w:eastAsia="仿宋_GB2312" w:cs="宋体"/>
                <w:sz w:val="18"/>
                <w:szCs w:val="18"/>
                <w:lang w:val="en-US" w:eastAsia="zh-CN"/>
              </w:rPr>
              <w:t>2.本合同项下有关商业文件和信函以及发生争议时司法机关或仲裁机构向各方送达诉讼、仲裁文书应按上述送达地址和联系方式向对方送达，该送达地址和联系方式适用至合同履行完毕或争议经过一审、二审、全部仲裁裁决程序、至案件执行终结时止。</w:t>
            </w:r>
          </w:p>
          <w:p>
            <w:pPr>
              <w:numPr>
                <w:ilvl w:val="0"/>
                <w:numId w:val="0"/>
              </w:numPr>
              <w:ind w:firstLine="360" w:firstLineChars="200"/>
              <w:jc w:val="left"/>
              <w:rPr>
                <w:rFonts w:hint="eastAsia" w:ascii="仿宋_GB2312" w:hAnsi="Times New Roman" w:eastAsia="仿宋_GB2312" w:cs="宋体"/>
                <w:sz w:val="18"/>
                <w:szCs w:val="18"/>
                <w:lang w:val="en-US" w:eastAsia="zh-CN"/>
              </w:rPr>
            </w:pPr>
            <w:r>
              <w:rPr>
                <w:rFonts w:hint="eastAsia" w:ascii="仿宋_GB2312" w:hAnsi="Times New Roman" w:eastAsia="仿宋_GB2312" w:cs="宋体"/>
                <w:sz w:val="18"/>
                <w:szCs w:val="18"/>
                <w:lang w:val="en-US" w:eastAsia="zh-CN"/>
              </w:rPr>
              <w:t>3.如本合同任何一方的通讯地址和联系方式发生变更的，应提前七个工作日以书面形式通知</w:t>
            </w:r>
            <w:ins w:id="16" w:author="潘龙佳" w:date="2025-03-05T15:10:08Z">
              <w:r>
                <w:rPr>
                  <w:rFonts w:hint="eastAsia" w:ascii="仿宋_GB2312" w:hAnsi="Times New Roman" w:eastAsia="仿宋_GB2312" w:cs="宋体"/>
                  <w:sz w:val="18"/>
                  <w:szCs w:val="18"/>
                  <w:lang w:val="en-US" w:eastAsia="zh-CN"/>
                </w:rPr>
                <w:t>其他</w:t>
              </w:r>
            </w:ins>
            <w:r>
              <w:rPr>
                <w:rFonts w:hint="eastAsia" w:ascii="仿宋_GB2312" w:hAnsi="Times New Roman" w:eastAsia="仿宋_GB2312" w:cs="宋体"/>
                <w:sz w:val="18"/>
                <w:szCs w:val="18"/>
                <w:lang w:val="en-US" w:eastAsia="zh-CN"/>
              </w:rPr>
              <w:t>方。未能提前书面通知的，视为未变更。</w:t>
            </w:r>
          </w:p>
          <w:p>
            <w:pPr>
              <w:numPr>
                <w:ilvl w:val="0"/>
                <w:numId w:val="0"/>
              </w:numPr>
              <w:ind w:firstLine="360" w:firstLineChars="200"/>
              <w:jc w:val="left"/>
              <w:rPr>
                <w:rFonts w:hint="eastAsia" w:ascii="仿宋_GB2312" w:hAnsi="Times New Roman" w:eastAsia="仿宋_GB2312" w:cs="宋体"/>
                <w:sz w:val="18"/>
                <w:szCs w:val="18"/>
                <w:lang w:val="en-US" w:eastAsia="zh-CN"/>
              </w:rPr>
            </w:pPr>
            <w:r>
              <w:rPr>
                <w:rFonts w:hint="eastAsia" w:ascii="仿宋_GB2312" w:hAnsi="Times New Roman" w:eastAsia="仿宋_GB2312" w:cs="宋体"/>
                <w:sz w:val="18"/>
                <w:szCs w:val="18"/>
                <w:lang w:val="en-US" w:eastAsia="zh-CN"/>
              </w:rPr>
              <w:t>4.因各方提供或者确认的送达地址和联系方式不准确、或者送达地址变更后未及时依程序告知对方和司法机关、仲裁机构、或者当事人和指定接收人拒绝签收等原因，导致商业文件、信函、诉讼文书、仲裁文书等未能被当事人实际接收，邮寄送达的，以文书退回之日为送达之日；直接送达的，送达人当场在送达回证上记明情况之日为送达之日；以电子方式送达的，自进入借款人指定系统之日视为送达之日。</w:t>
            </w:r>
          </w:p>
          <w:p>
            <w:pPr>
              <w:ind w:firstLine="420"/>
              <w:jc w:val="left"/>
              <w:rPr>
                <w:rFonts w:hint="eastAsia" w:ascii="仿宋" w:hAnsi="仿宋" w:eastAsia="仿宋" w:cs="仿宋"/>
                <w:sz w:val="18"/>
                <w:szCs w:val="18"/>
              </w:rPr>
            </w:pPr>
            <w:r>
              <w:rPr>
                <w:rFonts w:hint="eastAsia" w:ascii="仿宋" w:hAnsi="仿宋" w:eastAsia="仿宋" w:cs="仿宋"/>
                <w:sz w:val="18"/>
                <w:szCs w:val="18"/>
                <w:lang w:val="en-US" w:eastAsia="zh-CN"/>
              </w:rPr>
              <w:t>十二</w:t>
            </w:r>
            <w:r>
              <w:rPr>
                <w:rFonts w:hint="eastAsia" w:ascii="仿宋" w:hAnsi="仿宋" w:eastAsia="仿宋" w:cs="仿宋"/>
                <w:sz w:val="18"/>
                <w:szCs w:val="18"/>
              </w:rPr>
              <w:t>、管辖、法律适用及争议解决方式</w:t>
            </w:r>
          </w:p>
          <w:p>
            <w:pPr>
              <w:ind w:firstLine="420"/>
              <w:jc w:val="left"/>
              <w:rPr>
                <w:rFonts w:hint="eastAsia" w:ascii="仿宋" w:hAnsi="仿宋" w:eastAsia="仿宋" w:cs="仿宋"/>
                <w:sz w:val="18"/>
                <w:szCs w:val="18"/>
              </w:rPr>
            </w:pPr>
            <w:r>
              <w:rPr>
                <w:rFonts w:hint="eastAsia" w:ascii="仿宋" w:hAnsi="仿宋" w:eastAsia="仿宋" w:cs="仿宋"/>
                <w:sz w:val="18"/>
                <w:szCs w:val="18"/>
              </w:rPr>
              <w:t>1、本合同适用中华人民共和国法律</w:t>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为本合同目的，不包括港澳台地区法律）</w:t>
            </w:r>
            <w:r>
              <w:rPr>
                <w:rFonts w:hint="eastAsia" w:ascii="仿宋" w:hAnsi="仿宋" w:eastAsia="仿宋" w:cs="仿宋"/>
                <w:sz w:val="18"/>
                <w:szCs w:val="18"/>
              </w:rPr>
              <w:t>。</w:t>
            </w:r>
          </w:p>
          <w:p>
            <w:pPr>
              <w:ind w:firstLine="420"/>
              <w:jc w:val="left"/>
              <w:rPr>
                <w:rFonts w:hint="eastAsia" w:ascii="仿宋" w:hAnsi="仿宋" w:eastAsia="仿宋" w:cs="仿宋"/>
                <w:sz w:val="18"/>
                <w:szCs w:val="18"/>
              </w:rPr>
            </w:pPr>
            <w:r>
              <w:rPr>
                <w:rFonts w:hint="eastAsia" w:ascii="仿宋" w:hAnsi="仿宋" w:eastAsia="仿宋" w:cs="仿宋"/>
                <w:sz w:val="18"/>
                <w:szCs w:val="18"/>
              </w:rPr>
              <w:t>2、在本合同生效后，因订立、履行本合同所发生的或与本合同有关的一切争议，双方可协商解决。</w:t>
            </w:r>
            <w:r>
              <w:rPr>
                <w:rFonts w:hint="eastAsia" w:ascii="仿宋" w:hAnsi="仿宋" w:eastAsia="仿宋" w:cs="仿宋"/>
                <w:b/>
                <w:bCs/>
                <w:sz w:val="18"/>
                <w:szCs w:val="18"/>
              </w:rPr>
              <w:t>协商不成的，任何一方可以依法向贷款人所在地有管辖权的人民法院起诉。</w:t>
            </w:r>
          </w:p>
          <w:p>
            <w:pPr>
              <w:ind w:firstLine="420"/>
              <w:jc w:val="left"/>
              <w:rPr>
                <w:rFonts w:hint="eastAsia" w:ascii="仿宋" w:hAnsi="仿宋" w:eastAsia="仿宋" w:cs="仿宋"/>
                <w:sz w:val="18"/>
                <w:szCs w:val="18"/>
              </w:rPr>
            </w:pPr>
            <w:r>
              <w:rPr>
                <w:rFonts w:hint="eastAsia" w:ascii="仿宋" w:hAnsi="仿宋" w:eastAsia="仿宋" w:cs="仿宋"/>
                <w:sz w:val="18"/>
                <w:szCs w:val="18"/>
                <w:lang w:val="en-US" w:eastAsia="zh-CN"/>
              </w:rPr>
              <w:t>十三</w:t>
            </w:r>
            <w:r>
              <w:rPr>
                <w:rFonts w:hint="eastAsia" w:ascii="仿宋" w:hAnsi="仿宋" w:eastAsia="仿宋" w:cs="仿宋"/>
                <w:sz w:val="18"/>
                <w:szCs w:val="18"/>
              </w:rPr>
              <w:t>、本合同</w:t>
            </w:r>
            <w:r>
              <w:rPr>
                <w:rFonts w:hint="eastAsia" w:ascii="仿宋" w:hAnsi="仿宋" w:eastAsia="仿宋" w:cs="仿宋"/>
                <w:sz w:val="18"/>
                <w:szCs w:val="18"/>
                <w:lang w:val="en-US" w:eastAsia="zh-CN"/>
              </w:rPr>
              <w:t>自借款人签名并捺印、贷款人加盖公章之日</w:t>
            </w:r>
            <w:r>
              <w:rPr>
                <w:rFonts w:hint="eastAsia" w:ascii="仿宋" w:hAnsi="仿宋" w:eastAsia="仿宋" w:cs="仿宋"/>
                <w:sz w:val="18"/>
                <w:szCs w:val="18"/>
              </w:rPr>
              <w:t>起生效</w:t>
            </w:r>
            <w:r>
              <w:rPr>
                <w:rFonts w:hint="eastAsia" w:ascii="仿宋" w:hAnsi="仿宋" w:eastAsia="仿宋" w:cs="仿宋"/>
                <w:sz w:val="18"/>
                <w:szCs w:val="18"/>
                <w:lang w:eastAsia="zh-CN"/>
              </w:rPr>
              <w:t>，</w:t>
            </w:r>
            <w:r>
              <w:rPr>
                <w:rFonts w:hint="eastAsia" w:ascii="仿宋" w:hAnsi="仿宋" w:eastAsia="仿宋" w:cs="仿宋"/>
                <w:sz w:val="18"/>
                <w:szCs w:val="18"/>
              </w:rPr>
              <w:t>一式</w:t>
            </w:r>
            <w:permStart w:id="15" w:edGrp="everyone"/>
            <w:r>
              <w:rPr>
                <w:rFonts w:hint="eastAsia" w:ascii="仿宋" w:hAnsi="仿宋" w:eastAsia="仿宋" w:cs="仿宋"/>
                <w:sz w:val="18"/>
                <w:szCs w:val="18"/>
                <w:u w:val="single"/>
                <w:lang w:val="en-US" w:eastAsia="zh-CN"/>
              </w:rPr>
              <w:t xml:space="preserve">    </w:t>
            </w:r>
            <w:permEnd w:id="15"/>
            <w:r>
              <w:rPr>
                <w:rFonts w:hint="eastAsia" w:ascii="仿宋" w:hAnsi="仿宋" w:eastAsia="仿宋" w:cs="仿宋"/>
                <w:sz w:val="18"/>
                <w:szCs w:val="18"/>
              </w:rPr>
              <w:t>份，借款人、贷款人各执</w:t>
            </w:r>
            <w:permStart w:id="16" w:edGrp="everyone"/>
            <w:r>
              <w:rPr>
                <w:rFonts w:hint="eastAsia" w:ascii="仿宋" w:hAnsi="仿宋" w:eastAsia="仿宋" w:cs="仿宋"/>
                <w:sz w:val="18"/>
                <w:szCs w:val="18"/>
                <w:u w:val="single"/>
                <w:lang w:val="en-US" w:eastAsia="zh-CN"/>
              </w:rPr>
              <w:t xml:space="preserve">    </w:t>
            </w:r>
            <w:permEnd w:id="16"/>
            <w:r>
              <w:rPr>
                <w:rFonts w:hint="eastAsia" w:ascii="仿宋" w:hAnsi="仿宋" w:eastAsia="仿宋" w:cs="仿宋"/>
                <w:sz w:val="18"/>
                <w:szCs w:val="18"/>
              </w:rPr>
              <w:t>份，均具同等效力。</w:t>
            </w:r>
          </w:p>
          <w:p>
            <w:pPr>
              <w:ind w:firstLine="420"/>
              <w:jc w:val="left"/>
              <w:rPr>
                <w:rFonts w:hint="eastAsia" w:ascii="仿宋" w:hAnsi="仿宋" w:eastAsia="黑体" w:cs="仿宋"/>
                <w:sz w:val="21"/>
                <w:szCs w:val="21"/>
                <w:lang w:val="en-US" w:eastAsia="zh-CN"/>
              </w:rPr>
            </w:pPr>
            <w:r>
              <w:rPr>
                <w:rFonts w:hint="eastAsia" w:ascii="仿宋" w:hAnsi="仿宋" w:eastAsia="仿宋" w:cs="仿宋"/>
                <w:sz w:val="18"/>
                <w:szCs w:val="18"/>
                <w:lang w:val="en-US" w:eastAsia="zh-CN"/>
              </w:rPr>
              <w:t>十四</w:t>
            </w:r>
            <w:r>
              <w:rPr>
                <w:rFonts w:hint="eastAsia" w:ascii="仿宋" w:hAnsi="仿宋" w:eastAsia="仿宋" w:cs="仿宋"/>
                <w:sz w:val="18"/>
                <w:szCs w:val="18"/>
              </w:rPr>
              <w:t>、</w:t>
            </w:r>
            <w:r>
              <w:rPr>
                <w:rFonts w:hint="eastAsia" w:ascii="仿宋" w:hAnsi="仿宋" w:eastAsia="仿宋" w:cs="仿宋"/>
                <w:sz w:val="18"/>
                <w:szCs w:val="18"/>
                <w:lang w:val="en-US" w:eastAsia="zh-CN"/>
              </w:rPr>
              <w:t>其他约定事项：</w:t>
            </w:r>
            <w:r>
              <w:rPr>
                <w:rFonts w:hint="eastAsia" w:ascii="仿宋" w:hAnsi="仿宋" w:eastAsia="仿宋" w:cs="仿宋"/>
                <w:b/>
                <w:bCs/>
                <w:sz w:val="18"/>
                <w:szCs w:val="18"/>
                <w:u w:val="single"/>
                <w:lang w:val="en-US" w:eastAsia="zh-CN"/>
              </w:rPr>
              <w:t>1、</w:t>
            </w:r>
            <w:r>
              <w:rPr>
                <w:rFonts w:hint="eastAsia" w:ascii="仿宋" w:hAnsi="仿宋" w:eastAsia="仿宋" w:cs="仿宋"/>
                <w:b/>
                <w:bCs/>
                <w:sz w:val="18"/>
                <w:szCs w:val="18"/>
                <w:u w:val="single"/>
              </w:rPr>
              <w:t>借款人与贷款人之间存在数笔到期债务，且借款人的还款不足以清偿全部到期债务的，借款人的给付所清偿的债务及抵充顺序，由贷款人确定，双方另有约定</w:t>
            </w:r>
            <w:r>
              <w:rPr>
                <w:rFonts w:hint="eastAsia" w:ascii="仿宋" w:hAnsi="仿宋" w:eastAsia="仿宋" w:cs="仿宋"/>
                <w:b/>
                <w:bCs/>
                <w:color w:val="auto"/>
                <w:sz w:val="18"/>
                <w:szCs w:val="18"/>
                <w:u w:val="single"/>
                <w:shd w:val="clear"/>
              </w:rPr>
              <w:t>的</w:t>
            </w:r>
            <w:r>
              <w:rPr>
                <w:rFonts w:hint="eastAsia" w:ascii="仿宋" w:hAnsi="仿宋" w:eastAsia="仿宋" w:cs="仿宋"/>
                <w:b/>
                <w:bCs/>
                <w:color w:val="auto"/>
                <w:sz w:val="18"/>
                <w:szCs w:val="18"/>
                <w:u w:val="single"/>
                <w:shd w:val="clear"/>
                <w:lang w:val="en-US" w:eastAsia="zh-CN"/>
              </w:rPr>
              <w:t>除外</w:t>
            </w:r>
            <w:r>
              <w:rPr>
                <w:rFonts w:hint="eastAsia" w:ascii="仿宋" w:hAnsi="仿宋" w:eastAsia="仿宋" w:cs="仿宋"/>
                <w:b/>
                <w:bCs/>
                <w:color w:val="auto"/>
                <w:sz w:val="18"/>
                <w:szCs w:val="18"/>
                <w:u w:val="single"/>
                <w:shd w:val="clear"/>
                <w:lang w:eastAsia="zh-CN"/>
              </w:rPr>
              <w:t>；</w:t>
            </w:r>
            <w:r>
              <w:rPr>
                <w:rFonts w:hint="eastAsia" w:ascii="仿宋" w:hAnsi="仿宋" w:eastAsia="仿宋" w:cs="仿宋"/>
                <w:b/>
                <w:bCs/>
                <w:color w:val="auto"/>
                <w:sz w:val="18"/>
                <w:szCs w:val="18"/>
                <w:u w:val="single"/>
                <w:shd w:val="clear"/>
              </w:rPr>
              <w:t>贷款人依照法律法规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r>
              <w:rPr>
                <w:rFonts w:hint="eastAsia" w:ascii="仿宋" w:hAnsi="仿宋" w:eastAsia="仿宋" w:cs="仿宋"/>
                <w:b/>
                <w:bCs/>
                <w:color w:val="auto"/>
                <w:sz w:val="18"/>
                <w:szCs w:val="18"/>
                <w:u w:val="single"/>
                <w:shd w:val="clear"/>
                <w:lang w:eastAsia="zh-CN"/>
              </w:rPr>
              <w:t>；</w:t>
            </w:r>
            <w:r>
              <w:rPr>
                <w:rFonts w:hint="eastAsia" w:ascii="仿宋" w:hAnsi="仿宋" w:eastAsia="仿宋" w:cs="仿宋"/>
                <w:b/>
                <w:bCs/>
                <w:color w:val="auto"/>
                <w:sz w:val="18"/>
                <w:szCs w:val="18"/>
                <w:u w:val="single"/>
                <w:shd w:val="clear"/>
              </w:rPr>
              <w:t>借款人的还款不足以清偿应付债务数额的，贷款人可以选择将还款用于清偿本金、利息、罚息、复利或实现债权的费用。</w:t>
            </w:r>
            <w:r>
              <w:rPr>
                <w:rFonts w:hint="eastAsia" w:ascii="仿宋" w:hAnsi="仿宋" w:eastAsia="仿宋" w:cs="仿宋"/>
                <w:b/>
                <w:bCs/>
                <w:color w:val="auto"/>
                <w:sz w:val="18"/>
                <w:szCs w:val="18"/>
                <w:u w:val="single"/>
                <w:shd w:val="clear"/>
                <w:lang w:val="en-US" w:eastAsia="zh-CN"/>
              </w:rPr>
              <w:t>2、</w:t>
            </w:r>
            <w:r>
              <w:rPr>
                <w:rFonts w:hint="eastAsia" w:ascii="仿宋" w:hAnsi="仿宋" w:eastAsia="仿宋" w:cs="仿宋"/>
                <w:b/>
                <w:bCs/>
                <w:color w:val="auto"/>
                <w:sz w:val="18"/>
                <w:szCs w:val="18"/>
                <w:u w:val="single"/>
                <w:shd w:val="clear"/>
              </w:rPr>
              <w:t>本合同未尽事宜或涉及业务术语的，各方同意依照有关法律法规和金融惯例办理。</w:t>
            </w:r>
            <w:r>
              <w:rPr>
                <w:rFonts w:hint="eastAsia" w:ascii="仿宋" w:hAnsi="仿宋" w:eastAsia="仿宋" w:cs="仿宋"/>
                <w:b/>
                <w:bCs/>
                <w:color w:val="auto"/>
                <w:sz w:val="18"/>
                <w:szCs w:val="18"/>
                <w:u w:val="single"/>
                <w:shd w:val="clear"/>
                <w:lang w:val="en-US" w:eastAsia="zh-CN"/>
              </w:rPr>
              <w:t>3</w:t>
            </w:r>
            <w:r>
              <w:rPr>
                <w:rFonts w:hint="eastAsia" w:ascii="仿宋" w:hAnsi="仿宋" w:eastAsia="仿宋" w:cs="仿宋"/>
                <w:b/>
                <w:bCs/>
                <w:sz w:val="18"/>
                <w:szCs w:val="18"/>
                <w:u w:val="single"/>
                <w:lang w:val="en-US" w:eastAsia="zh-CN"/>
              </w:rPr>
              <w:t>、本合同项下借款提款可由借款人通过手机银行线上自主发起。若通过手机银行线上自主提款的，借款凭证为系统自动生成的电子借款凭证，电子借款凭证为本合同组成部分，与本合同具有同等法律效力。4、</w:t>
            </w:r>
            <w:r>
              <w:rPr>
                <w:rFonts w:hint="eastAsia" w:ascii="仿宋" w:hAnsi="仿宋" w:eastAsia="仿宋" w:cs="仿宋"/>
                <w:b/>
                <w:bCs/>
                <w:sz w:val="18"/>
                <w:szCs w:val="18"/>
                <w:u w:val="single"/>
              </w:rPr>
              <w:t>借贷双方已对本合同的所有条款进行了充分协商。贷款人已提请借款人特别注意有关双方权利义务的全部条款，对其作全面准确的理解，并已应借款人要求对相关条款作出解释和说明。借款人已认真阅读并充分理解所有合同条款，借款人确认对所有合同内容不存在误解或疑义,借贷双方对本合同条款的理解完全一致，对合同内容无异议。</w:t>
            </w:r>
            <w:r>
              <w:rPr>
                <w:rFonts w:hint="eastAsia" w:ascii="仿宋" w:hAnsi="仿宋" w:eastAsia="仿宋" w:cs="仿宋"/>
                <w:b/>
                <w:bCs/>
                <w:sz w:val="18"/>
                <w:szCs w:val="1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trPr>
        <w:tc>
          <w:tcPr>
            <w:tcW w:w="10820" w:type="dxa"/>
            <w:gridSpan w:val="8"/>
            <w:vMerge w:val="continue"/>
          </w:tcPr>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restart"/>
            <w:vAlign w:val="top"/>
          </w:tcPr>
          <w:p>
            <w:pPr>
              <w:jc w:val="left"/>
              <w:rPr>
                <w:rFonts w:hint="eastAsia" w:ascii="仿宋" w:hAnsi="仿宋" w:eastAsia="仿宋" w:cs="仿宋"/>
                <w:sz w:val="21"/>
                <w:szCs w:val="21"/>
              </w:rPr>
            </w:pPr>
          </w:p>
          <w:p>
            <w:pPr>
              <w:jc w:val="left"/>
              <w:rPr>
                <w:rFonts w:hint="eastAsia" w:ascii="仿宋" w:hAnsi="仿宋" w:eastAsia="仿宋" w:cs="仿宋"/>
                <w:sz w:val="21"/>
                <w:szCs w:val="21"/>
              </w:rPr>
            </w:pPr>
            <w:r>
              <w:rPr>
                <w:rFonts w:hint="eastAsia" w:ascii="仿宋" w:hAnsi="仿宋" w:eastAsia="仿宋" w:cs="仿宋"/>
                <w:sz w:val="21"/>
                <w:szCs w:val="21"/>
              </w:rPr>
              <w:t>借款人（签</w:t>
            </w:r>
            <w:r>
              <w:rPr>
                <w:rFonts w:hint="eastAsia" w:ascii="仿宋" w:hAnsi="仿宋" w:eastAsia="仿宋" w:cs="仿宋"/>
                <w:sz w:val="21"/>
                <w:szCs w:val="21"/>
                <w:lang w:val="en-US" w:eastAsia="zh-CN"/>
              </w:rPr>
              <w:t>字</w:t>
            </w:r>
            <w:r>
              <w:rPr>
                <w:rFonts w:hint="eastAsia" w:ascii="仿宋" w:hAnsi="仿宋" w:eastAsia="仿宋" w:cs="仿宋"/>
                <w:sz w:val="21"/>
                <w:szCs w:val="21"/>
              </w:rPr>
              <w:t>）</w:t>
            </w:r>
            <w:r>
              <w:rPr>
                <w:rFonts w:hint="eastAsia" w:ascii="仿宋" w:hAnsi="仿宋" w:eastAsia="仿宋" w:cs="仿宋"/>
                <w:sz w:val="21"/>
                <w:szCs w:val="21"/>
                <w:lang w:eastAsia="zh-CN"/>
              </w:rPr>
              <w:t>：</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贷款人：（签</w:t>
            </w:r>
            <w:r>
              <w:rPr>
                <w:rFonts w:hint="eastAsia" w:ascii="仿宋" w:hAnsi="仿宋" w:eastAsia="仿宋" w:cs="仿宋"/>
                <w:sz w:val="21"/>
                <w:szCs w:val="21"/>
                <w:lang w:val="en-US" w:eastAsia="zh-CN"/>
              </w:rPr>
              <w:t>章</w:t>
            </w:r>
            <w:r>
              <w:rPr>
                <w:rFonts w:hint="eastAsia" w:ascii="仿宋" w:hAnsi="仿宋" w:eastAsia="仿宋" w:cs="仿宋"/>
                <w:sz w:val="21"/>
                <w:szCs w:val="21"/>
              </w:rPr>
              <w:t>）</w:t>
            </w: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共同借款人（如有）</w:t>
            </w:r>
            <w:r>
              <w:rPr>
                <w:rFonts w:hint="eastAsia" w:ascii="仿宋" w:hAnsi="仿宋" w:eastAsia="仿宋" w:cs="仿宋"/>
                <w:sz w:val="21"/>
                <w:szCs w:val="21"/>
              </w:rPr>
              <w:t>（签</w:t>
            </w:r>
            <w:r>
              <w:rPr>
                <w:rFonts w:hint="eastAsia" w:ascii="仿宋" w:hAnsi="仿宋" w:eastAsia="仿宋" w:cs="仿宋"/>
                <w:sz w:val="21"/>
                <w:szCs w:val="21"/>
                <w:lang w:val="en-US" w:eastAsia="zh-CN"/>
              </w:rPr>
              <w:t>字</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 xml:space="preserve">                               负责人或授权代理人：</w:t>
            </w: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rPr>
            </w:pPr>
            <w:r>
              <w:rPr>
                <w:rFonts w:hint="eastAsia" w:ascii="仿宋" w:hAnsi="仿宋" w:eastAsia="仿宋" w:cs="仿宋"/>
                <w:sz w:val="21"/>
                <w:szCs w:val="21"/>
                <w:lang w:val="en-US" w:eastAsia="zh-CN"/>
              </w:rPr>
              <w:t>签约日期</w:t>
            </w:r>
            <w:r>
              <w:rPr>
                <w:rFonts w:hint="eastAsia" w:ascii="仿宋" w:hAnsi="仿宋" w:eastAsia="仿宋" w:cs="仿宋"/>
                <w:sz w:val="21"/>
                <w:szCs w:val="21"/>
              </w:rPr>
              <w:t>：     年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月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日</w:t>
            </w:r>
          </w:p>
          <w:p>
            <w:pPr>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0820" w:type="dxa"/>
            <w:gridSpan w:val="8"/>
            <w:vMerge w:val="continue"/>
          </w:tcPr>
          <w:p>
            <w:pPr>
              <w:rPr>
                <w:rFonts w:hint="eastAsia" w:ascii="仿宋" w:hAnsi="仿宋" w:eastAsia="仿宋" w:cs="仿宋"/>
                <w:sz w:val="21"/>
                <w:szCs w:val="21"/>
              </w:rPr>
            </w:pPr>
          </w:p>
        </w:tc>
      </w:tr>
    </w:tbl>
    <w:p>
      <w:pPr>
        <w:rPr>
          <w:rFonts w:hint="eastAsia"/>
        </w:rPr>
      </w:pPr>
    </w:p>
    <w:sectPr>
      <w:headerReference r:id="rId4" w:type="first"/>
      <w:head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Trebuchet MS"/>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modern"/>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ËÎÌå">
    <w:altName w:val="Times New Roman"/>
    <w:panose1 w:val="00000000000000000000"/>
    <w:charset w:val="86"/>
    <w:family w:val="swiss"/>
    <w:pitch w:val="default"/>
    <w:sig w:usb0="00000000" w:usb1="00000000" w:usb2="00000000" w:usb3="00000000" w:csb0="00040000" w:csb1="0000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JYCZ01003002011  版本: V2  发布时间: 2025-03-27 10:02:13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JYCZ01003002011  版本: V2  发布时间: 2025-03-27 10:02:13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DBFC5D"/>
    <w:multiLevelType w:val="singleLevel"/>
    <w:tmpl w:val="F9DBFC5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ZmE3MDY1M2ZmMzdkYTYwOWEwNDQ2M2I4YTdhYTAifQ=="/>
  </w:docVars>
  <w:rsids>
    <w:rsidRoot w:val="003B0C76"/>
    <w:rsid w:val="00086BED"/>
    <w:rsid w:val="000B0A69"/>
    <w:rsid w:val="001C5802"/>
    <w:rsid w:val="001E3CBF"/>
    <w:rsid w:val="00265296"/>
    <w:rsid w:val="002B124A"/>
    <w:rsid w:val="002D340C"/>
    <w:rsid w:val="002D6490"/>
    <w:rsid w:val="003B0C76"/>
    <w:rsid w:val="003F4083"/>
    <w:rsid w:val="00405B8D"/>
    <w:rsid w:val="004C70D8"/>
    <w:rsid w:val="0051763C"/>
    <w:rsid w:val="00521696"/>
    <w:rsid w:val="00584168"/>
    <w:rsid w:val="006577CF"/>
    <w:rsid w:val="006D7E97"/>
    <w:rsid w:val="0075161C"/>
    <w:rsid w:val="00776C36"/>
    <w:rsid w:val="00840572"/>
    <w:rsid w:val="008C68CB"/>
    <w:rsid w:val="009E155E"/>
    <w:rsid w:val="009E3076"/>
    <w:rsid w:val="00A42377"/>
    <w:rsid w:val="00A65C47"/>
    <w:rsid w:val="00AB461E"/>
    <w:rsid w:val="00AD0CEF"/>
    <w:rsid w:val="00B415DB"/>
    <w:rsid w:val="00B661AE"/>
    <w:rsid w:val="00B66971"/>
    <w:rsid w:val="00BB1196"/>
    <w:rsid w:val="00C600EC"/>
    <w:rsid w:val="00CA42F3"/>
    <w:rsid w:val="00CB117B"/>
    <w:rsid w:val="00D244A4"/>
    <w:rsid w:val="00DC4F56"/>
    <w:rsid w:val="00DF1047"/>
    <w:rsid w:val="00E60E52"/>
    <w:rsid w:val="00F21A1F"/>
    <w:rsid w:val="00F62CC1"/>
    <w:rsid w:val="00F82265"/>
    <w:rsid w:val="00F84958"/>
    <w:rsid w:val="00FA6B8A"/>
    <w:rsid w:val="010A0F4F"/>
    <w:rsid w:val="016B1728"/>
    <w:rsid w:val="04C92652"/>
    <w:rsid w:val="0778043E"/>
    <w:rsid w:val="0AB949E9"/>
    <w:rsid w:val="0CBE646A"/>
    <w:rsid w:val="0EFC7572"/>
    <w:rsid w:val="0F541CD1"/>
    <w:rsid w:val="0F9079D2"/>
    <w:rsid w:val="11B93A8D"/>
    <w:rsid w:val="11F44447"/>
    <w:rsid w:val="1358344B"/>
    <w:rsid w:val="17477192"/>
    <w:rsid w:val="1BFF121D"/>
    <w:rsid w:val="1C6000E7"/>
    <w:rsid w:val="1ECB5307"/>
    <w:rsid w:val="1F315DF1"/>
    <w:rsid w:val="21CE3CE9"/>
    <w:rsid w:val="22824431"/>
    <w:rsid w:val="24D66E54"/>
    <w:rsid w:val="2A2A4E12"/>
    <w:rsid w:val="2DCC552D"/>
    <w:rsid w:val="2E2E3F83"/>
    <w:rsid w:val="30571242"/>
    <w:rsid w:val="30BD1F07"/>
    <w:rsid w:val="31292A0E"/>
    <w:rsid w:val="3189071F"/>
    <w:rsid w:val="32210ED8"/>
    <w:rsid w:val="32846759"/>
    <w:rsid w:val="340963A4"/>
    <w:rsid w:val="346E054F"/>
    <w:rsid w:val="34EC4E39"/>
    <w:rsid w:val="380B7E06"/>
    <w:rsid w:val="384271FB"/>
    <w:rsid w:val="3C150C26"/>
    <w:rsid w:val="3C5F488C"/>
    <w:rsid w:val="3C8939F4"/>
    <w:rsid w:val="3CED2E10"/>
    <w:rsid w:val="40035998"/>
    <w:rsid w:val="42602857"/>
    <w:rsid w:val="432D631E"/>
    <w:rsid w:val="44D954AB"/>
    <w:rsid w:val="455947F9"/>
    <w:rsid w:val="45DD3CAE"/>
    <w:rsid w:val="46C558B3"/>
    <w:rsid w:val="496A48AB"/>
    <w:rsid w:val="4CFC1D9B"/>
    <w:rsid w:val="4DA66062"/>
    <w:rsid w:val="4E937E8D"/>
    <w:rsid w:val="4F5B0245"/>
    <w:rsid w:val="4FCA1A68"/>
    <w:rsid w:val="50D06A75"/>
    <w:rsid w:val="53E078E5"/>
    <w:rsid w:val="54F74224"/>
    <w:rsid w:val="592B163D"/>
    <w:rsid w:val="59D7344C"/>
    <w:rsid w:val="5D883387"/>
    <w:rsid w:val="5F6E425A"/>
    <w:rsid w:val="6163473D"/>
    <w:rsid w:val="617C2003"/>
    <w:rsid w:val="65112E63"/>
    <w:rsid w:val="65EE2A36"/>
    <w:rsid w:val="669C35C7"/>
    <w:rsid w:val="69606F48"/>
    <w:rsid w:val="696C4FDE"/>
    <w:rsid w:val="6B3B3C9B"/>
    <w:rsid w:val="6D474FF8"/>
    <w:rsid w:val="6D4F0EC5"/>
    <w:rsid w:val="70205171"/>
    <w:rsid w:val="731D2B6E"/>
    <w:rsid w:val="749E2C43"/>
    <w:rsid w:val="795660E0"/>
    <w:rsid w:val="7B2337CC"/>
    <w:rsid w:val="7C0667B5"/>
    <w:rsid w:val="7C2F4CA2"/>
    <w:rsid w:val="7C89078E"/>
    <w:rsid w:val="7E1B32C9"/>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Plain Text"/>
    <w:basedOn w:val="1"/>
    <w:unhideWhenUsed/>
    <w:qFormat/>
    <w:uiPriority w:val="99"/>
    <w:rPr>
      <w:rFonts w:ascii="宋体" w:hAnsi="Courier New" w:cs="Courier New"/>
      <w:szCs w:val="21"/>
    </w:rPr>
  </w:style>
  <w:style w:type="paragraph" w:styleId="4">
    <w:name w:val="Balloon Text"/>
    <w:basedOn w:val="1"/>
    <w:link w:val="1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4"/>
    <w:semiHidden/>
    <w:qFormat/>
    <w:uiPriority w:val="99"/>
    <w:rPr>
      <w:sz w:val="18"/>
      <w:szCs w:val="18"/>
    </w:rPr>
  </w:style>
  <w:style w:type="character" w:customStyle="1" w:styleId="11">
    <w:name w:val="页眉 Char"/>
    <w:basedOn w:val="7"/>
    <w:link w:val="6"/>
    <w:qFormat/>
    <w:uiPriority w:val="99"/>
    <w:rPr>
      <w:sz w:val="18"/>
      <w:szCs w:val="18"/>
    </w:rPr>
  </w:style>
  <w:style w:type="character" w:customStyle="1" w:styleId="12">
    <w:name w:val="页脚 Char"/>
    <w:basedOn w:val="7"/>
    <w:link w:val="5"/>
    <w:qFormat/>
    <w:uiPriority w:val="99"/>
    <w:rPr>
      <w:sz w:val="18"/>
      <w:szCs w:val="18"/>
    </w:rPr>
  </w:style>
  <w:style w:type="paragraph" w:customStyle="1"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428</Words>
  <Characters>2443</Characters>
  <Lines>20</Lines>
  <Paragraphs>5</Paragraphs>
  <ScaleCrop>false</ScaleCrop>
  <LinksUpToDate>false</LinksUpToDate>
  <CharactersWithSpaces>2866</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2017-10-09T09:19:00Z</dcterms:created>
  <dc:creator>张瑜兵</dc:creator>
  <cp:lastModifiedBy>华佳丽</cp:lastModifiedBy>
  <cp:lastPrinted>2023-02-24T06:16:00Z</cp:lastPrinted>
  <dcterms:modified xsi:type="dcterms:W3CDTF">2025-08-28T02:59:43Z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5AE9FEA78D1A46D582606F6B197F6D90</vt:lpwstr>
  </property>
</Properties>
</file>